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620" w:type="dxa"/>
        <w:tblInd w:w="-240" w:type="dxa"/>
        <w:tblLayout w:type="fixed"/>
        <w:tblCellMar>
          <w:left w:w="120" w:type="dxa"/>
          <w:right w:w="120" w:type="dxa"/>
        </w:tblCellMar>
        <w:tblLook w:val="0000" w:firstRow="0" w:lastRow="0" w:firstColumn="0" w:lastColumn="0" w:noHBand="0" w:noVBand="0"/>
      </w:tblPr>
      <w:tblGrid>
        <w:gridCol w:w="5040"/>
        <w:gridCol w:w="720"/>
        <w:gridCol w:w="4860"/>
      </w:tblGrid>
      <w:tr w:rsidR="00DD2BAD" w:rsidRPr="00536432" w:rsidTr="003B3CD2">
        <w:tc>
          <w:tcPr>
            <w:tcW w:w="5040" w:type="dxa"/>
          </w:tcPr>
          <w:p w:rsidR="004A5B49" w:rsidRDefault="00DD2BAD" w:rsidP="00091D2C">
            <w:pPr>
              <w:pStyle w:val="BodyText3"/>
              <w:ind w:right="-363"/>
              <w:jc w:val="center"/>
              <w:rPr>
                <w:rFonts w:cs="Arial"/>
                <w:b/>
                <w:color w:val="000000"/>
                <w:sz w:val="20"/>
              </w:rPr>
            </w:pPr>
            <w:bookmarkStart w:id="0" w:name="_GoBack"/>
            <w:bookmarkEnd w:id="0"/>
            <w:r w:rsidRPr="00536432">
              <w:rPr>
                <w:rFonts w:cs="Arial"/>
                <w:b/>
                <w:color w:val="000000"/>
                <w:sz w:val="20"/>
              </w:rPr>
              <w:t>WORLD METEOROLOGICAL ORGANIZATION</w:t>
            </w:r>
          </w:p>
          <w:p w:rsidR="00DD2BAD" w:rsidRPr="00536432" w:rsidRDefault="00DD2BAD" w:rsidP="00091D2C">
            <w:pPr>
              <w:pStyle w:val="BodyText3"/>
              <w:ind w:right="-363"/>
              <w:jc w:val="center"/>
              <w:rPr>
                <w:rFonts w:cs="Arial"/>
                <w:b/>
                <w:color w:val="000000"/>
                <w:sz w:val="18"/>
              </w:rPr>
            </w:pPr>
            <w:r w:rsidRPr="00536432">
              <w:rPr>
                <w:rFonts w:cs="Arial"/>
                <w:b/>
                <w:color w:val="000000"/>
                <w:sz w:val="18"/>
              </w:rPr>
              <w:t>___________</w:t>
            </w:r>
          </w:p>
        </w:tc>
        <w:tc>
          <w:tcPr>
            <w:tcW w:w="720" w:type="dxa"/>
          </w:tcPr>
          <w:p w:rsidR="00DD2BAD" w:rsidRPr="00536432" w:rsidRDefault="00DD2BAD" w:rsidP="00091D2C">
            <w:pPr>
              <w:jc w:val="center"/>
              <w:rPr>
                <w:rFonts w:cs="Arial"/>
                <w:b/>
                <w:color w:val="000000"/>
                <w:sz w:val="18"/>
              </w:rPr>
            </w:pPr>
          </w:p>
        </w:tc>
        <w:tc>
          <w:tcPr>
            <w:tcW w:w="4860" w:type="dxa"/>
          </w:tcPr>
          <w:p w:rsidR="00DD2BAD" w:rsidRPr="00536432" w:rsidRDefault="00DD2BAD" w:rsidP="00091D2C">
            <w:pPr>
              <w:pStyle w:val="BodyText3"/>
              <w:ind w:right="-120"/>
              <w:jc w:val="center"/>
              <w:rPr>
                <w:rFonts w:cs="Arial"/>
                <w:b/>
                <w:color w:val="000000"/>
                <w:sz w:val="18"/>
              </w:rPr>
            </w:pPr>
            <w:r w:rsidRPr="00536432">
              <w:rPr>
                <w:rFonts w:cs="Arial"/>
                <w:b/>
                <w:color w:val="000000"/>
                <w:sz w:val="20"/>
              </w:rPr>
              <w:t>INTERGOVERNMENTAL OCEANOGRAPHIC COMMISSION (OF UNESCO)</w:t>
            </w:r>
            <w:r w:rsidRPr="00536432">
              <w:rPr>
                <w:rFonts w:cs="Arial"/>
                <w:b/>
                <w:color w:val="000000"/>
                <w:sz w:val="18"/>
              </w:rPr>
              <w:br/>
              <w:t>_____________</w:t>
            </w:r>
          </w:p>
        </w:tc>
      </w:tr>
      <w:tr w:rsidR="00DD2BAD" w:rsidRPr="00536432" w:rsidTr="003B3CD2">
        <w:tc>
          <w:tcPr>
            <w:tcW w:w="5040" w:type="dxa"/>
          </w:tcPr>
          <w:p w:rsidR="00DD2BAD" w:rsidRPr="00223298" w:rsidRDefault="00DD2BAD" w:rsidP="00091D2C">
            <w:pPr>
              <w:pStyle w:val="BodyText3"/>
              <w:ind w:right="-363"/>
              <w:jc w:val="center"/>
              <w:rPr>
                <w:rFonts w:cs="Arial"/>
                <w:caps/>
                <w:color w:val="000000"/>
                <w:sz w:val="20"/>
              </w:rPr>
            </w:pPr>
            <w:r w:rsidRPr="00223298">
              <w:rPr>
                <w:rFonts w:cs="Arial"/>
                <w:caps/>
                <w:color w:val="000000"/>
                <w:sz w:val="20"/>
              </w:rPr>
              <w:t>DATA BUOY COOPERATION PANEL</w:t>
            </w:r>
          </w:p>
          <w:p w:rsidR="00DD2BAD" w:rsidRPr="00223298" w:rsidRDefault="00DD2BAD" w:rsidP="00091D2C">
            <w:pPr>
              <w:jc w:val="center"/>
              <w:rPr>
                <w:rFonts w:cs="Arial"/>
                <w:i/>
                <w:caps/>
                <w:color w:val="000000"/>
                <w:sz w:val="20"/>
              </w:rPr>
            </w:pPr>
          </w:p>
          <w:p w:rsidR="00DD2BAD" w:rsidRPr="00223298" w:rsidRDefault="00DD2BAD" w:rsidP="00091D2C">
            <w:pPr>
              <w:jc w:val="center"/>
              <w:rPr>
                <w:rFonts w:cs="Arial"/>
                <w:i/>
                <w:caps/>
                <w:color w:val="000000"/>
                <w:sz w:val="20"/>
              </w:rPr>
            </w:pPr>
          </w:p>
          <w:p w:rsidR="00DD2BAD" w:rsidRPr="00223298" w:rsidRDefault="00DD2BAD" w:rsidP="00091D2C">
            <w:pPr>
              <w:jc w:val="center"/>
              <w:rPr>
                <w:rFonts w:cs="Arial"/>
                <w:i/>
                <w:caps/>
                <w:color w:val="000000"/>
                <w:sz w:val="20"/>
              </w:rPr>
            </w:pPr>
          </w:p>
          <w:p w:rsidR="00DD2BAD" w:rsidRPr="00223298" w:rsidRDefault="008502E5" w:rsidP="00091D2C">
            <w:pPr>
              <w:jc w:val="center"/>
              <w:rPr>
                <w:rFonts w:cs="Arial"/>
                <w:caps/>
                <w:color w:val="000000"/>
                <w:sz w:val="20"/>
              </w:rPr>
            </w:pPr>
            <w:r>
              <w:rPr>
                <w:rFonts w:cs="Arial"/>
                <w:caps/>
                <w:color w:val="000000"/>
                <w:sz w:val="20"/>
              </w:rPr>
              <w:t>ThirtY-</w:t>
            </w:r>
            <w:r w:rsidR="007E0718">
              <w:rPr>
                <w:rFonts w:cs="Arial"/>
                <w:caps/>
                <w:color w:val="000000"/>
                <w:sz w:val="20"/>
              </w:rPr>
              <w:t>Second</w:t>
            </w:r>
            <w:r w:rsidR="00DD2BAD" w:rsidRPr="00223298">
              <w:rPr>
                <w:rFonts w:cs="Arial"/>
                <w:caps/>
                <w:color w:val="000000"/>
                <w:sz w:val="20"/>
              </w:rPr>
              <w:t xml:space="preserve"> SESSION</w:t>
            </w:r>
          </w:p>
          <w:p w:rsidR="00DD2BAD" w:rsidRPr="00223298" w:rsidRDefault="00DD2BAD" w:rsidP="00091D2C">
            <w:pPr>
              <w:jc w:val="center"/>
              <w:rPr>
                <w:rFonts w:cs="Arial"/>
                <w:caps/>
                <w:color w:val="000000"/>
                <w:sz w:val="20"/>
              </w:rPr>
            </w:pPr>
          </w:p>
          <w:p w:rsidR="00DD2BAD" w:rsidRPr="00223298" w:rsidRDefault="00DD2BAD" w:rsidP="00091D2C">
            <w:pPr>
              <w:jc w:val="center"/>
              <w:rPr>
                <w:rFonts w:cs="Arial"/>
                <w:caps/>
                <w:color w:val="000000"/>
                <w:sz w:val="20"/>
              </w:rPr>
            </w:pPr>
          </w:p>
          <w:p w:rsidR="00DD2BAD" w:rsidRPr="00223298" w:rsidRDefault="007E0718" w:rsidP="00091D2C">
            <w:pPr>
              <w:tabs>
                <w:tab w:val="center" w:pos="2310"/>
              </w:tabs>
              <w:spacing w:after="58"/>
              <w:jc w:val="center"/>
              <w:rPr>
                <w:rFonts w:cs="Arial"/>
                <w:caps/>
                <w:color w:val="000000"/>
                <w:sz w:val="20"/>
              </w:rPr>
            </w:pPr>
            <w:r>
              <w:rPr>
                <w:rFonts w:cs="Arial"/>
                <w:caps/>
                <w:color w:val="000000"/>
                <w:sz w:val="20"/>
                <w:lang w:eastAsia="ko-KR"/>
              </w:rPr>
              <w:t>La Jolla, USA</w:t>
            </w:r>
          </w:p>
          <w:p w:rsidR="00DD2BAD" w:rsidRPr="00223298" w:rsidRDefault="007E0718" w:rsidP="00091D2C">
            <w:pPr>
              <w:tabs>
                <w:tab w:val="center" w:pos="2310"/>
              </w:tabs>
              <w:spacing w:after="58"/>
              <w:jc w:val="center"/>
              <w:rPr>
                <w:rFonts w:cs="Arial"/>
                <w:caps/>
                <w:color w:val="000000"/>
                <w:sz w:val="20"/>
                <w:lang w:eastAsia="ko-KR"/>
              </w:rPr>
            </w:pPr>
            <w:r>
              <w:rPr>
                <w:rFonts w:cs="Arial"/>
                <w:caps/>
                <w:color w:val="000000"/>
                <w:sz w:val="20"/>
                <w:lang w:eastAsia="ko-KR"/>
              </w:rPr>
              <w:t>17-21</w:t>
            </w:r>
            <w:r w:rsidR="00DD2BAD" w:rsidRPr="00223298">
              <w:rPr>
                <w:rFonts w:cs="Arial"/>
                <w:caps/>
                <w:color w:val="000000"/>
                <w:sz w:val="20"/>
                <w:lang w:eastAsia="ko-KR"/>
              </w:rPr>
              <w:t xml:space="preserve"> October 201</w:t>
            </w:r>
            <w:r>
              <w:rPr>
                <w:rFonts w:cs="Arial"/>
                <w:caps/>
                <w:color w:val="000000"/>
                <w:sz w:val="20"/>
                <w:lang w:eastAsia="ko-KR"/>
              </w:rPr>
              <w:t>6</w:t>
            </w:r>
          </w:p>
        </w:tc>
        <w:tc>
          <w:tcPr>
            <w:tcW w:w="720" w:type="dxa"/>
          </w:tcPr>
          <w:p w:rsidR="00DD2BAD" w:rsidRPr="00536432" w:rsidRDefault="00DD2BAD" w:rsidP="00091D2C">
            <w:pPr>
              <w:spacing w:after="58"/>
              <w:jc w:val="center"/>
              <w:rPr>
                <w:rFonts w:cs="Arial"/>
                <w:color w:val="000000"/>
                <w:sz w:val="20"/>
              </w:rPr>
            </w:pPr>
          </w:p>
        </w:tc>
        <w:tc>
          <w:tcPr>
            <w:tcW w:w="4860" w:type="dxa"/>
          </w:tcPr>
          <w:p w:rsidR="004A5B49" w:rsidRDefault="007E0718" w:rsidP="00CF6F0B">
            <w:pPr>
              <w:ind w:left="240"/>
              <w:rPr>
                <w:sz w:val="20"/>
              </w:rPr>
            </w:pPr>
            <w:r>
              <w:rPr>
                <w:sz w:val="20"/>
              </w:rPr>
              <w:fldChar w:fldCharType="begin">
                <w:ffData>
                  <w:name w:val="Event_code"/>
                  <w:enabled/>
                  <w:calcOnExit w:val="0"/>
                  <w:textInput>
                    <w:default w:val="DBCP-32"/>
                  </w:textInput>
                </w:ffData>
              </w:fldChar>
            </w:r>
            <w:bookmarkStart w:id="1" w:name="Event_code"/>
            <w:r>
              <w:rPr>
                <w:sz w:val="20"/>
              </w:rPr>
              <w:instrText xml:space="preserve"> FORMTEXT </w:instrText>
            </w:r>
            <w:r>
              <w:rPr>
                <w:sz w:val="20"/>
              </w:rPr>
            </w:r>
            <w:r>
              <w:rPr>
                <w:sz w:val="20"/>
              </w:rPr>
              <w:fldChar w:fldCharType="separate"/>
            </w:r>
            <w:r>
              <w:rPr>
                <w:noProof/>
                <w:sz w:val="20"/>
              </w:rPr>
              <w:t>DBCP-32</w:t>
            </w:r>
            <w:r>
              <w:rPr>
                <w:sz w:val="20"/>
              </w:rPr>
              <w:fldChar w:fldCharType="end"/>
            </w:r>
            <w:bookmarkEnd w:id="1"/>
            <w:r w:rsidR="00F4013C">
              <w:rPr>
                <w:sz w:val="20"/>
              </w:rPr>
              <w:t xml:space="preserve"> </w:t>
            </w:r>
            <w:r w:rsidR="00DD2BAD" w:rsidRPr="00536432">
              <w:rPr>
                <w:rFonts w:cs="Arial"/>
                <w:color w:val="000000"/>
                <w:sz w:val="20"/>
              </w:rPr>
              <w:t xml:space="preserve">/ </w:t>
            </w:r>
            <w:r w:rsidR="00347DA9">
              <w:rPr>
                <w:sz w:val="20"/>
              </w:rPr>
              <w:fldChar w:fldCharType="begin">
                <w:ffData>
                  <w:name w:val="DOC_NO"/>
                  <w:enabled/>
                  <w:calcOnExit w:val="0"/>
                  <w:textInput>
                    <w:default w:val="Doc. 11.1"/>
                  </w:textInput>
                </w:ffData>
              </w:fldChar>
            </w:r>
            <w:bookmarkStart w:id="2" w:name="DOC_NO"/>
            <w:r w:rsidR="00347DA9">
              <w:rPr>
                <w:sz w:val="20"/>
              </w:rPr>
              <w:instrText xml:space="preserve"> FORMTEXT </w:instrText>
            </w:r>
            <w:r w:rsidR="00347DA9">
              <w:rPr>
                <w:sz w:val="20"/>
              </w:rPr>
            </w:r>
            <w:r w:rsidR="00347DA9">
              <w:rPr>
                <w:sz w:val="20"/>
              </w:rPr>
              <w:fldChar w:fldCharType="separate"/>
            </w:r>
            <w:r w:rsidR="00347DA9">
              <w:rPr>
                <w:noProof/>
                <w:sz w:val="20"/>
              </w:rPr>
              <w:t>Doc. 11.1</w:t>
            </w:r>
            <w:r w:rsidR="00347DA9">
              <w:rPr>
                <w:sz w:val="20"/>
              </w:rPr>
              <w:fldChar w:fldCharType="end"/>
            </w:r>
            <w:bookmarkEnd w:id="2"/>
          </w:p>
          <w:p w:rsidR="004A5B49" w:rsidRDefault="00DD2BAD" w:rsidP="00CF6F0B">
            <w:pPr>
              <w:ind w:left="240"/>
              <w:rPr>
                <w:rFonts w:cs="Arial"/>
                <w:color w:val="000000"/>
                <w:sz w:val="20"/>
              </w:rPr>
            </w:pPr>
            <w:r w:rsidRPr="00536432">
              <w:rPr>
                <w:rFonts w:cs="Arial"/>
                <w:color w:val="000000"/>
                <w:sz w:val="20"/>
              </w:rPr>
              <w:t>(</w:t>
            </w:r>
            <w:r w:rsidRPr="00536432">
              <w:rPr>
                <w:rFonts w:cs="Arial"/>
                <w:color w:val="000000"/>
                <w:sz w:val="20"/>
              </w:rPr>
              <w:fldChar w:fldCharType="begin"/>
            </w:r>
            <w:r w:rsidRPr="00536432">
              <w:rPr>
                <w:rFonts w:cs="Arial"/>
                <w:color w:val="000000"/>
                <w:sz w:val="20"/>
              </w:rPr>
              <w:instrText xml:space="preserve"> DATE \@ "d-MMM-yy" </w:instrText>
            </w:r>
            <w:r w:rsidRPr="00536432">
              <w:rPr>
                <w:rFonts w:cs="Arial"/>
                <w:color w:val="000000"/>
                <w:sz w:val="20"/>
              </w:rPr>
              <w:fldChar w:fldCharType="separate"/>
            </w:r>
            <w:ins w:id="3" w:author="Chang Seng, Denis" w:date="2016-10-12T17:51:00Z">
              <w:r w:rsidR="002F773F">
                <w:rPr>
                  <w:rFonts w:cs="Arial"/>
                  <w:noProof/>
                  <w:color w:val="000000"/>
                  <w:sz w:val="20"/>
                </w:rPr>
                <w:t>12-Oct-16</w:t>
              </w:r>
            </w:ins>
            <w:del w:id="4" w:author="Chang Seng, Denis" w:date="2016-10-12T17:51:00Z">
              <w:r w:rsidR="0064328D" w:rsidDel="002F773F">
                <w:rPr>
                  <w:rFonts w:cs="Arial"/>
                  <w:noProof/>
                  <w:color w:val="000000"/>
                  <w:sz w:val="20"/>
                </w:rPr>
                <w:delText>11-Oct-16</w:delText>
              </w:r>
            </w:del>
            <w:r w:rsidRPr="00536432">
              <w:rPr>
                <w:rFonts w:cs="Arial"/>
                <w:color w:val="000000"/>
                <w:sz w:val="20"/>
              </w:rPr>
              <w:fldChar w:fldCharType="end"/>
            </w:r>
            <w:r w:rsidRPr="00536432">
              <w:rPr>
                <w:rFonts w:cs="Arial"/>
                <w:color w:val="000000"/>
                <w:sz w:val="20"/>
              </w:rPr>
              <w:t>)</w:t>
            </w:r>
          </w:p>
          <w:p w:rsidR="00DD2BAD" w:rsidRDefault="00DD2BAD" w:rsidP="00CF6F0B">
            <w:pPr>
              <w:ind w:left="240"/>
              <w:rPr>
                <w:rFonts w:cs="Arial"/>
                <w:b/>
                <w:color w:val="000000"/>
                <w:sz w:val="20"/>
              </w:rPr>
            </w:pPr>
            <w:r w:rsidRPr="00536432">
              <w:rPr>
                <w:rFonts w:cs="Arial"/>
                <w:b/>
                <w:color w:val="000000"/>
                <w:sz w:val="20"/>
              </w:rPr>
              <w:t>_______</w:t>
            </w:r>
          </w:p>
          <w:p w:rsidR="004A5B49" w:rsidRPr="004A5B49" w:rsidRDefault="004A5B49" w:rsidP="00CF6F0B">
            <w:pPr>
              <w:ind w:left="240"/>
              <w:rPr>
                <w:rFonts w:cs="Arial"/>
                <w:color w:val="000000"/>
                <w:sz w:val="20"/>
              </w:rPr>
            </w:pPr>
          </w:p>
          <w:p w:rsidR="004A5B49" w:rsidRDefault="00DD2BAD" w:rsidP="00CF6F0B">
            <w:pPr>
              <w:ind w:left="240"/>
            </w:pPr>
            <w:r>
              <w:rPr>
                <w:rFonts w:cs="Arial"/>
                <w:sz w:val="20"/>
                <w:szCs w:val="20"/>
                <w:lang w:val="en-US"/>
              </w:rPr>
              <w:t xml:space="preserve">ITEM:  </w:t>
            </w:r>
            <w:r w:rsidR="00347DA9">
              <w:fldChar w:fldCharType="begin">
                <w:ffData>
                  <w:name w:val="Agenda_Item"/>
                  <w:enabled/>
                  <w:calcOnExit w:val="0"/>
                  <w:statusText w:type="text" w:val="Enter agends item here"/>
                  <w:textInput>
                    <w:default w:val="11.1"/>
                  </w:textInput>
                </w:ffData>
              </w:fldChar>
            </w:r>
            <w:bookmarkStart w:id="5" w:name="Agenda_Item"/>
            <w:r w:rsidR="00347DA9">
              <w:instrText xml:space="preserve"> FORMTEXT </w:instrText>
            </w:r>
            <w:r w:rsidR="00347DA9">
              <w:fldChar w:fldCharType="separate"/>
            </w:r>
            <w:r w:rsidR="00347DA9">
              <w:rPr>
                <w:noProof/>
              </w:rPr>
              <w:t>11.1</w:t>
            </w:r>
            <w:r w:rsidR="00347DA9">
              <w:fldChar w:fldCharType="end"/>
            </w:r>
            <w:bookmarkEnd w:id="5"/>
          </w:p>
          <w:p w:rsidR="004A5B49" w:rsidRDefault="004A5B49" w:rsidP="00CF6F0B">
            <w:pPr>
              <w:ind w:left="240"/>
              <w:rPr>
                <w:rFonts w:cs="Arial"/>
                <w:sz w:val="20"/>
                <w:szCs w:val="20"/>
                <w:lang w:val="en-US"/>
              </w:rPr>
            </w:pPr>
          </w:p>
          <w:p w:rsidR="004A5B49" w:rsidRDefault="004A5B49" w:rsidP="00CF6F0B">
            <w:pPr>
              <w:ind w:left="240"/>
              <w:rPr>
                <w:rFonts w:cs="Arial"/>
                <w:sz w:val="20"/>
                <w:szCs w:val="20"/>
                <w:lang w:val="en-US"/>
              </w:rPr>
            </w:pPr>
          </w:p>
          <w:p w:rsidR="004A5B49" w:rsidRDefault="004A5B49" w:rsidP="00CF6F0B">
            <w:pPr>
              <w:ind w:left="240"/>
              <w:rPr>
                <w:rFonts w:cs="Arial"/>
                <w:sz w:val="20"/>
                <w:szCs w:val="20"/>
                <w:lang w:val="en-US"/>
              </w:rPr>
            </w:pPr>
          </w:p>
          <w:p w:rsidR="00DD2BAD" w:rsidRDefault="00DD2BAD" w:rsidP="00CF6F0B">
            <w:pPr>
              <w:ind w:left="240"/>
              <w:rPr>
                <w:rFonts w:cs="Arial"/>
                <w:color w:val="000000"/>
                <w:sz w:val="20"/>
              </w:rPr>
            </w:pPr>
            <w:r w:rsidRPr="00536432">
              <w:rPr>
                <w:rFonts w:cs="Arial"/>
                <w:color w:val="000000"/>
                <w:sz w:val="20"/>
              </w:rPr>
              <w:t>ENGLISH ONLY</w:t>
            </w:r>
          </w:p>
          <w:p w:rsidR="004A5B49" w:rsidRPr="00536432" w:rsidRDefault="004A5B49" w:rsidP="004A5B49">
            <w:pPr>
              <w:tabs>
                <w:tab w:val="center" w:pos="1197"/>
              </w:tabs>
              <w:rPr>
                <w:rFonts w:cs="Arial"/>
                <w:color w:val="000000"/>
                <w:sz w:val="20"/>
              </w:rPr>
            </w:pPr>
          </w:p>
        </w:tc>
      </w:tr>
    </w:tbl>
    <w:p w:rsidR="003065B3" w:rsidRPr="00DD2BAD" w:rsidRDefault="003065B3" w:rsidP="003065B3"/>
    <w:p w:rsidR="003065B3" w:rsidRDefault="003065B3" w:rsidP="003065B3">
      <w:pPr>
        <w:rPr>
          <w:lang w:val="pt-BR"/>
        </w:rPr>
      </w:pPr>
    </w:p>
    <w:p w:rsidR="003065B3" w:rsidRDefault="003065B3" w:rsidP="003065B3">
      <w:pPr>
        <w:jc w:val="both"/>
        <w:rPr>
          <w:lang w:val="en-US"/>
        </w:rPr>
      </w:pPr>
    </w:p>
    <w:p w:rsidR="003065B3" w:rsidRPr="0050389B" w:rsidRDefault="00347DA9" w:rsidP="003065B3">
      <w:pPr>
        <w:pStyle w:val="BodyText"/>
        <w:rPr>
          <w:rFonts w:cs="Arial"/>
          <w:b/>
          <w:bCs/>
          <w:caps/>
        </w:rPr>
      </w:pPr>
      <w:r>
        <w:rPr>
          <w:rFonts w:cs="Arial"/>
          <w:b/>
          <w:bCs/>
          <w:caps/>
          <w:szCs w:val="22"/>
        </w:rPr>
        <w:fldChar w:fldCharType="begin">
          <w:ffData>
            <w:name w:val="Doc_Title"/>
            <w:enabled/>
            <w:calcOnExit w:val="0"/>
            <w:textInput>
              <w:default w:val="SATCOM Forum Report"/>
            </w:textInput>
          </w:ffData>
        </w:fldChar>
      </w:r>
      <w:bookmarkStart w:id="6" w:name="Doc_Title"/>
      <w:r>
        <w:rPr>
          <w:rFonts w:cs="Arial"/>
          <w:b/>
          <w:bCs/>
          <w:caps/>
          <w:szCs w:val="22"/>
        </w:rPr>
        <w:instrText xml:space="preserve"> FORMTEXT </w:instrText>
      </w:r>
      <w:r>
        <w:rPr>
          <w:rFonts w:cs="Arial"/>
          <w:b/>
          <w:bCs/>
          <w:caps/>
          <w:szCs w:val="22"/>
        </w:rPr>
      </w:r>
      <w:r>
        <w:rPr>
          <w:rFonts w:cs="Arial"/>
          <w:b/>
          <w:bCs/>
          <w:caps/>
          <w:szCs w:val="22"/>
        </w:rPr>
        <w:fldChar w:fldCharType="separate"/>
      </w:r>
      <w:r>
        <w:rPr>
          <w:rFonts w:cs="Arial"/>
          <w:b/>
          <w:bCs/>
          <w:caps/>
          <w:noProof/>
          <w:szCs w:val="22"/>
        </w:rPr>
        <w:t>SATCOM Forum Report</w:t>
      </w:r>
      <w:r>
        <w:rPr>
          <w:rFonts w:cs="Arial"/>
          <w:b/>
          <w:bCs/>
          <w:caps/>
          <w:szCs w:val="22"/>
        </w:rPr>
        <w:fldChar w:fldCharType="end"/>
      </w:r>
      <w:bookmarkEnd w:id="6"/>
    </w:p>
    <w:p w:rsidR="003065B3" w:rsidRPr="00FB5BF3" w:rsidRDefault="003065B3" w:rsidP="003065B3">
      <w:pPr>
        <w:pStyle w:val="BodyText"/>
        <w:rPr>
          <w:rFonts w:cs="Arial"/>
          <w:bCs/>
          <w:iCs/>
        </w:rPr>
      </w:pPr>
    </w:p>
    <w:p w:rsidR="003065B3" w:rsidRPr="00E57046" w:rsidRDefault="003065B3" w:rsidP="003065B3">
      <w:pPr>
        <w:jc w:val="center"/>
        <w:rPr>
          <w:rFonts w:cs="Arial"/>
          <w:i/>
          <w:iCs/>
          <w:szCs w:val="22"/>
        </w:rPr>
      </w:pPr>
      <w:r w:rsidRPr="00E57046">
        <w:rPr>
          <w:rFonts w:cs="Arial"/>
          <w:i/>
          <w:iCs/>
          <w:szCs w:val="22"/>
        </w:rPr>
        <w:t xml:space="preserve">(Submitted by </w:t>
      </w:r>
      <w:bookmarkStart w:id="7" w:name="Submitted_by"/>
      <w:r w:rsidR="00C62897">
        <w:rPr>
          <w:rFonts w:cs="Arial"/>
          <w:i/>
          <w:iCs/>
          <w:szCs w:val="22"/>
        </w:rPr>
        <w:t>Johan Stander</w:t>
      </w:r>
      <w:bookmarkEnd w:id="7"/>
      <w:r w:rsidRPr="00E57046">
        <w:rPr>
          <w:rFonts w:cs="Arial"/>
          <w:i/>
          <w:iCs/>
          <w:szCs w:val="22"/>
        </w:rPr>
        <w:t>)</w:t>
      </w:r>
    </w:p>
    <w:p w:rsidR="003065B3" w:rsidRDefault="003065B3" w:rsidP="003065B3">
      <w:pPr>
        <w:rPr>
          <w:rFonts w:cs="Arial"/>
          <w:szCs w:val="22"/>
        </w:rPr>
      </w:pPr>
    </w:p>
    <w:p w:rsidR="003065B3" w:rsidRDefault="003065B3" w:rsidP="003065B3">
      <w:pPr>
        <w:rPr>
          <w:rFonts w:cs="Arial"/>
          <w:szCs w:val="22"/>
        </w:rPr>
      </w:pPr>
    </w:p>
    <w:p w:rsidR="003065B3" w:rsidRDefault="003065B3" w:rsidP="003065B3">
      <w:pPr>
        <w:rPr>
          <w:rFonts w:cs="Arial"/>
          <w:szCs w:val="22"/>
        </w:rPr>
      </w:pPr>
    </w:p>
    <w:p w:rsidR="003065B3" w:rsidRDefault="003065B3" w:rsidP="003065B3">
      <w:pPr>
        <w:rPr>
          <w:rFonts w:cs="Arial"/>
          <w:szCs w:val="22"/>
        </w:rPr>
      </w:pPr>
    </w:p>
    <w:p w:rsidR="003065B3" w:rsidRDefault="003065B3" w:rsidP="003065B3">
      <w:pPr>
        <w:rPr>
          <w:rFonts w:cs="Arial"/>
          <w:szCs w:val="22"/>
        </w:rPr>
      </w:pPr>
    </w:p>
    <w:tbl>
      <w:tblPr>
        <w:tblW w:w="0" w:type="auto"/>
        <w:jc w:val="center"/>
        <w:tblBorders>
          <w:top w:val="single" w:sz="6" w:space="0" w:color="auto"/>
          <w:bottom w:val="single" w:sz="6" w:space="0" w:color="auto"/>
        </w:tblBorders>
        <w:tblLayout w:type="fixed"/>
        <w:tblCellMar>
          <w:left w:w="80" w:type="dxa"/>
          <w:right w:w="80" w:type="dxa"/>
        </w:tblCellMar>
        <w:tblLook w:val="0000" w:firstRow="0" w:lastRow="0" w:firstColumn="0" w:lastColumn="0" w:noHBand="0" w:noVBand="0"/>
      </w:tblPr>
      <w:tblGrid>
        <w:gridCol w:w="7947"/>
      </w:tblGrid>
      <w:tr w:rsidR="003065B3" w:rsidTr="00AC1265">
        <w:trPr>
          <w:jc w:val="center"/>
        </w:trPr>
        <w:tc>
          <w:tcPr>
            <w:tcW w:w="7947" w:type="dxa"/>
          </w:tcPr>
          <w:p w:rsidR="003065B3" w:rsidRDefault="003065B3" w:rsidP="00AC1265">
            <w:pPr>
              <w:suppressAutoHyphens/>
              <w:jc w:val="both"/>
              <w:rPr>
                <w:rFonts w:cs="Arial"/>
                <w:szCs w:val="22"/>
              </w:rPr>
            </w:pPr>
          </w:p>
          <w:p w:rsidR="003065B3" w:rsidRDefault="003065B3" w:rsidP="00AC1265">
            <w:pPr>
              <w:suppressAutoHyphens/>
              <w:jc w:val="center"/>
              <w:rPr>
                <w:rFonts w:cs="Arial"/>
                <w:b/>
                <w:szCs w:val="22"/>
              </w:rPr>
            </w:pPr>
            <w:r>
              <w:rPr>
                <w:rFonts w:cs="Arial"/>
                <w:b/>
                <w:szCs w:val="22"/>
              </w:rPr>
              <w:t>SUMMARY AND PURPOSE OF DOCUMENT</w:t>
            </w:r>
          </w:p>
          <w:p w:rsidR="003065B3" w:rsidRPr="00B90D2B" w:rsidRDefault="003065B3" w:rsidP="00AC1265">
            <w:pPr>
              <w:suppressAutoHyphens/>
              <w:rPr>
                <w:rFonts w:cs="Arial"/>
                <w:szCs w:val="22"/>
              </w:rPr>
            </w:pPr>
          </w:p>
          <w:p w:rsidR="003065B3" w:rsidRDefault="00C62897" w:rsidP="00AC1265">
            <w:pPr>
              <w:jc w:val="both"/>
              <w:rPr>
                <w:rFonts w:cs="Arial"/>
                <w:szCs w:val="22"/>
                <w:lang w:val="en-US"/>
              </w:rPr>
            </w:pPr>
            <w:r>
              <w:rPr>
                <w:rFonts w:cs="Arial"/>
                <w:szCs w:val="22"/>
                <w:lang w:val="en-US"/>
              </w:rPr>
              <w:t xml:space="preserve">The document provides a summary of the first session of the Satcom meeting held 27-29 Sept Madrid </w:t>
            </w:r>
          </w:p>
          <w:p w:rsidR="003065B3" w:rsidRPr="00DC3293" w:rsidRDefault="003065B3" w:rsidP="00AC1265">
            <w:pPr>
              <w:rPr>
                <w:rFonts w:cs="Arial"/>
                <w:spacing w:val="-2"/>
                <w:szCs w:val="22"/>
                <w:lang w:val="en-US"/>
              </w:rPr>
            </w:pPr>
          </w:p>
        </w:tc>
      </w:tr>
    </w:tbl>
    <w:p w:rsidR="003065B3" w:rsidRDefault="003065B3" w:rsidP="003065B3">
      <w:pPr>
        <w:suppressAutoHyphens/>
        <w:rPr>
          <w:rFonts w:cs="Arial"/>
          <w:szCs w:val="22"/>
        </w:rPr>
      </w:pPr>
    </w:p>
    <w:p w:rsidR="003065B3" w:rsidRDefault="003065B3" w:rsidP="003065B3">
      <w:pPr>
        <w:rPr>
          <w:rFonts w:cs="Arial"/>
          <w:szCs w:val="22"/>
        </w:rPr>
      </w:pPr>
    </w:p>
    <w:p w:rsidR="003065B3" w:rsidRDefault="003065B3" w:rsidP="003065B3">
      <w:pPr>
        <w:rPr>
          <w:rFonts w:cs="Arial"/>
          <w:szCs w:val="22"/>
        </w:rPr>
      </w:pPr>
    </w:p>
    <w:p w:rsidR="003065B3" w:rsidRDefault="003065B3" w:rsidP="003065B3">
      <w:pPr>
        <w:rPr>
          <w:rFonts w:cs="Arial"/>
          <w:szCs w:val="22"/>
        </w:rPr>
      </w:pPr>
    </w:p>
    <w:p w:rsidR="003065B3" w:rsidRDefault="003065B3" w:rsidP="003065B3">
      <w:pPr>
        <w:rPr>
          <w:rFonts w:cs="Arial"/>
          <w:szCs w:val="22"/>
        </w:rPr>
      </w:pPr>
    </w:p>
    <w:p w:rsidR="003065B3" w:rsidRDefault="003065B3" w:rsidP="003065B3">
      <w:pPr>
        <w:jc w:val="center"/>
        <w:rPr>
          <w:rFonts w:cs="Arial"/>
          <w:b/>
          <w:bCs/>
          <w:szCs w:val="22"/>
        </w:rPr>
      </w:pPr>
      <w:r>
        <w:rPr>
          <w:rFonts w:cs="Arial"/>
          <w:b/>
          <w:bCs/>
          <w:szCs w:val="22"/>
        </w:rPr>
        <w:t>ACTION PROPOSED</w:t>
      </w:r>
    </w:p>
    <w:p w:rsidR="003065B3" w:rsidRDefault="003065B3" w:rsidP="003065B3">
      <w:pPr>
        <w:rPr>
          <w:rFonts w:cs="Arial"/>
          <w:szCs w:val="22"/>
        </w:rPr>
      </w:pPr>
    </w:p>
    <w:p w:rsidR="003065B3" w:rsidRDefault="003065B3" w:rsidP="003065B3">
      <w:pPr>
        <w:pStyle w:val="BlockText"/>
        <w:tabs>
          <w:tab w:val="left" w:pos="840"/>
        </w:tabs>
        <w:ind w:left="0" w:right="278"/>
      </w:pPr>
      <w:r>
        <w:tab/>
        <w:t>The Meeting is invited to note the information contained in this document when discussing how it organises its work and formulates its recommendations.</w:t>
      </w:r>
    </w:p>
    <w:p w:rsidR="003065B3" w:rsidRDefault="003065B3" w:rsidP="003065B3">
      <w:pPr>
        <w:pStyle w:val="BlockText"/>
        <w:ind w:left="0"/>
        <w:jc w:val="left"/>
      </w:pPr>
    </w:p>
    <w:p w:rsidR="003065B3" w:rsidRDefault="003065B3" w:rsidP="003065B3">
      <w:pPr>
        <w:pStyle w:val="BlockText"/>
        <w:ind w:left="0"/>
        <w:jc w:val="left"/>
      </w:pPr>
    </w:p>
    <w:p w:rsidR="003065B3" w:rsidRDefault="003065B3" w:rsidP="003065B3">
      <w:pPr>
        <w:pStyle w:val="BlockText"/>
        <w:ind w:left="0"/>
        <w:jc w:val="left"/>
      </w:pPr>
    </w:p>
    <w:p w:rsidR="003065B3" w:rsidRDefault="003065B3" w:rsidP="003065B3">
      <w:pPr>
        <w:pStyle w:val="BlockText"/>
        <w:ind w:left="0"/>
        <w:jc w:val="center"/>
      </w:pPr>
      <w:r>
        <w:t>____________</w:t>
      </w:r>
    </w:p>
    <w:p w:rsidR="003065B3" w:rsidRDefault="003065B3" w:rsidP="003065B3">
      <w:pPr>
        <w:pStyle w:val="BlockText"/>
        <w:ind w:left="0"/>
        <w:jc w:val="left"/>
      </w:pPr>
    </w:p>
    <w:p w:rsidR="003065B3" w:rsidRDefault="003065B3" w:rsidP="003065B3">
      <w:pPr>
        <w:pStyle w:val="BlockText"/>
        <w:ind w:left="0"/>
        <w:jc w:val="left"/>
      </w:pPr>
    </w:p>
    <w:p w:rsidR="003065B3" w:rsidRDefault="003065B3" w:rsidP="00D90C03">
      <w:pPr>
        <w:tabs>
          <w:tab w:val="left" w:pos="1260"/>
          <w:tab w:val="left" w:pos="1680"/>
        </w:tabs>
        <w:suppressAutoHyphens/>
        <w:ind w:left="1680" w:right="-454" w:hanging="1680"/>
        <w:jc w:val="both"/>
        <w:rPr>
          <w:lang w:val="en-US"/>
        </w:rPr>
      </w:pPr>
      <w:r w:rsidRPr="001B4B16">
        <w:rPr>
          <w:b/>
          <w:lang w:val="en-US"/>
        </w:rPr>
        <w:t>Appendix:</w:t>
      </w:r>
      <w:r w:rsidR="00D90C03">
        <w:rPr>
          <w:lang w:val="en-US"/>
        </w:rPr>
        <w:t xml:space="preserve"> </w:t>
      </w:r>
      <w:r w:rsidR="00D90C03">
        <w:rPr>
          <w:lang w:val="en-US"/>
        </w:rPr>
        <w:tab/>
        <w:t>A.</w:t>
      </w:r>
      <w:r w:rsidR="00D90C03">
        <w:rPr>
          <w:lang w:val="en-US"/>
        </w:rPr>
        <w:tab/>
      </w:r>
    </w:p>
    <w:p w:rsidR="003065B3" w:rsidRPr="003065B3" w:rsidRDefault="003065B3" w:rsidP="003065B3">
      <w:pPr>
        <w:pStyle w:val="BodyText"/>
        <w:jc w:val="left"/>
        <w:rPr>
          <w:rFonts w:cs="Arial"/>
          <w:bCs/>
        </w:rPr>
      </w:pPr>
    </w:p>
    <w:p w:rsidR="003065B3" w:rsidRDefault="003065B3" w:rsidP="003065B3">
      <w:pPr>
        <w:jc w:val="center"/>
        <w:rPr>
          <w:rFonts w:cs="Arial"/>
          <w:b/>
          <w:szCs w:val="22"/>
        </w:rPr>
      </w:pPr>
      <w:r>
        <w:br w:type="page"/>
      </w:r>
      <w:r>
        <w:rPr>
          <w:rFonts w:cs="Arial"/>
          <w:b/>
          <w:szCs w:val="22"/>
        </w:rPr>
        <w:lastRenderedPageBreak/>
        <w:t>DISCUSSION</w:t>
      </w:r>
    </w:p>
    <w:p w:rsidR="003065B3" w:rsidRDefault="003065B3" w:rsidP="003065B3">
      <w:pPr>
        <w:tabs>
          <w:tab w:val="left" w:pos="840"/>
        </w:tabs>
        <w:rPr>
          <w:rFonts w:cs="Arial"/>
          <w:szCs w:val="22"/>
        </w:rPr>
      </w:pPr>
    </w:p>
    <w:p w:rsidR="00031899" w:rsidRDefault="00031899" w:rsidP="003065B3">
      <w:pPr>
        <w:tabs>
          <w:tab w:val="left" w:pos="840"/>
        </w:tabs>
        <w:rPr>
          <w:rFonts w:cs="Arial"/>
          <w:szCs w:val="22"/>
        </w:rPr>
      </w:pPr>
    </w:p>
    <w:p w:rsidR="00031899" w:rsidRPr="005550EA" w:rsidRDefault="00031899" w:rsidP="00031899">
      <w:pPr>
        <w:autoSpaceDE w:val="0"/>
        <w:autoSpaceDN w:val="0"/>
        <w:adjustRightInd w:val="0"/>
        <w:rPr>
          <w:b/>
        </w:rPr>
      </w:pPr>
      <w:r w:rsidRPr="005550EA">
        <w:rPr>
          <w:b/>
        </w:rPr>
        <w:t>-A-</w:t>
      </w:r>
      <w:r w:rsidRPr="005550EA">
        <w:rPr>
          <w:b/>
        </w:rPr>
        <w:tab/>
      </w:r>
      <w:r w:rsidRPr="005550EA">
        <w:rPr>
          <w:b/>
          <w:caps/>
        </w:rPr>
        <w:t>Draft TEXT for inclusion in the final report</w:t>
      </w:r>
      <w:r w:rsidRPr="005550EA">
        <w:rPr>
          <w:b/>
        </w:rPr>
        <w:t xml:space="preserve"> </w:t>
      </w:r>
      <w:r w:rsidRPr="005550EA">
        <w:rPr>
          <w:i/>
        </w:rPr>
        <w:t>(t</w:t>
      </w:r>
      <w:r w:rsidRPr="005550EA">
        <w:rPr>
          <w:rFonts w:cs="Arial"/>
          <w:i/>
          <w:szCs w:val="22"/>
        </w:rPr>
        <w:t>his part should be from half a page to one page long; but not exceeding one page, summarizing the facts and including the list of recommendations or actions proposed to the meeting by the author of the document</w:t>
      </w:r>
      <w:r w:rsidRPr="005550EA">
        <w:rPr>
          <w:i/>
        </w:rPr>
        <w:t>)</w:t>
      </w:r>
    </w:p>
    <w:p w:rsidR="00031899" w:rsidRPr="005550EA" w:rsidRDefault="00031899" w:rsidP="00031899">
      <w:pPr>
        <w:rPr>
          <w:szCs w:val="22"/>
        </w:rPr>
      </w:pPr>
    </w:p>
    <w:p w:rsidR="00C62897" w:rsidRPr="005C2294" w:rsidRDefault="00031899" w:rsidP="005C2294">
      <w:pPr>
        <w:pStyle w:val="BodyTextNumbered"/>
        <w:numPr>
          <w:ilvl w:val="0"/>
          <w:numId w:val="0"/>
        </w:numPr>
        <w:spacing w:before="0" w:after="0" w:line="360" w:lineRule="auto"/>
        <w:jc w:val="both"/>
        <w:rPr>
          <w:rFonts w:cs="Calibri"/>
          <w:color w:val="000000"/>
          <w:szCs w:val="20"/>
        </w:rPr>
      </w:pPr>
      <w:r w:rsidRPr="005C2294">
        <w:rPr>
          <w:szCs w:val="20"/>
        </w:rPr>
        <w:fldChar w:fldCharType="begin"/>
      </w:r>
      <w:r w:rsidRPr="005C2294">
        <w:rPr>
          <w:szCs w:val="20"/>
        </w:rPr>
        <w:instrText xml:space="preserve"> REF Agenda_Item \h </w:instrText>
      </w:r>
      <w:r w:rsidR="005C2294" w:rsidRPr="005C2294">
        <w:rPr>
          <w:szCs w:val="20"/>
        </w:rPr>
        <w:instrText xml:space="preserve"> \* MERGEFORMAT </w:instrText>
      </w:r>
      <w:r w:rsidRPr="005C2294">
        <w:rPr>
          <w:szCs w:val="20"/>
        </w:rPr>
      </w:r>
      <w:r w:rsidRPr="005C2294">
        <w:rPr>
          <w:szCs w:val="20"/>
        </w:rPr>
        <w:fldChar w:fldCharType="separate"/>
      </w:r>
      <w:r w:rsidR="00347DA9" w:rsidRPr="005C2294">
        <w:rPr>
          <w:noProof/>
          <w:szCs w:val="20"/>
        </w:rPr>
        <w:t>11.1</w:t>
      </w:r>
      <w:r w:rsidRPr="005C2294">
        <w:rPr>
          <w:szCs w:val="20"/>
        </w:rPr>
        <w:fldChar w:fldCharType="end"/>
      </w:r>
      <w:r w:rsidR="00C62897" w:rsidRPr="005C2294">
        <w:rPr>
          <w:szCs w:val="20"/>
        </w:rPr>
        <w:t>.1</w:t>
      </w:r>
      <w:r w:rsidR="00C62897" w:rsidRPr="005C2294">
        <w:rPr>
          <w:szCs w:val="20"/>
        </w:rPr>
        <w:tab/>
      </w:r>
      <w:hyperlink r:id="rId7" w:history="1">
        <w:r w:rsidR="00C62897" w:rsidRPr="005C2294">
          <w:rPr>
            <w:rStyle w:val="Hyperlink"/>
            <w:rFonts w:cs="Calibri"/>
            <w:color w:val="000000"/>
            <w:szCs w:val="20"/>
            <w:u w:val="none"/>
          </w:rPr>
          <w:t>Satcom2016</w:t>
        </w:r>
      </w:hyperlink>
      <w:r w:rsidR="00C62897" w:rsidRPr="005C2294">
        <w:rPr>
          <w:rFonts w:cs="Calibri"/>
          <w:color w:val="000000"/>
          <w:szCs w:val="20"/>
        </w:rPr>
        <w:t xml:space="preserve"> was the first formal session of the WMO-IOC International Forum of Users of Satellite Data Telecommunication Systems (</w:t>
      </w:r>
      <w:hyperlink r:id="rId8" w:history="1">
        <w:r w:rsidR="00C62897" w:rsidRPr="005C2294">
          <w:rPr>
            <w:rStyle w:val="Hyperlink"/>
            <w:rFonts w:cs="Calibri"/>
            <w:color w:val="000000"/>
            <w:szCs w:val="20"/>
            <w:u w:val="none"/>
          </w:rPr>
          <w:t>Satcom</w:t>
        </w:r>
      </w:hyperlink>
      <w:r w:rsidR="00C62897" w:rsidRPr="005C2294">
        <w:rPr>
          <w:rFonts w:cs="Calibri"/>
          <w:color w:val="000000"/>
          <w:szCs w:val="20"/>
        </w:rPr>
        <w:t>) following its establishment under Resolution 31 of the Seventeenth Session of the World Meteorological Congress (</w:t>
      </w:r>
      <w:hyperlink r:id="rId9" w:history="1">
        <w:r w:rsidR="00C62897" w:rsidRPr="005C2294">
          <w:rPr>
            <w:rStyle w:val="Hyperlink"/>
            <w:rFonts w:cs="Calibri"/>
            <w:color w:val="000000"/>
            <w:szCs w:val="20"/>
            <w:u w:val="none"/>
          </w:rPr>
          <w:t>Res.31, Cg-17</w:t>
        </w:r>
      </w:hyperlink>
      <w:r w:rsidR="00C62897" w:rsidRPr="005C2294">
        <w:rPr>
          <w:rFonts w:cs="Calibri"/>
          <w:color w:val="000000"/>
          <w:szCs w:val="20"/>
        </w:rPr>
        <w:t xml:space="preserve">) in 2015. Participation was by voluntary self-registration and by invitation through WMO and IOC processes. </w:t>
      </w:r>
    </w:p>
    <w:p w:rsidR="00C62897" w:rsidRPr="005C2294" w:rsidRDefault="00C62897" w:rsidP="005C2294">
      <w:pPr>
        <w:pStyle w:val="BodyTextNumbered"/>
        <w:numPr>
          <w:ilvl w:val="0"/>
          <w:numId w:val="0"/>
        </w:numPr>
        <w:spacing w:before="0" w:after="0" w:line="360" w:lineRule="auto"/>
        <w:jc w:val="both"/>
        <w:rPr>
          <w:rFonts w:cs="Calibri"/>
          <w:color w:val="000000"/>
          <w:szCs w:val="20"/>
        </w:rPr>
      </w:pPr>
    </w:p>
    <w:p w:rsidR="00C62897" w:rsidRPr="005C2294" w:rsidRDefault="00C62897" w:rsidP="005C2294">
      <w:pPr>
        <w:pStyle w:val="BodyTextNumbered"/>
        <w:numPr>
          <w:ilvl w:val="0"/>
          <w:numId w:val="0"/>
        </w:numPr>
        <w:spacing w:before="0" w:after="0" w:line="360" w:lineRule="auto"/>
        <w:jc w:val="both"/>
        <w:rPr>
          <w:rFonts w:cs="Calibri"/>
          <w:color w:val="000000"/>
          <w:szCs w:val="20"/>
        </w:rPr>
      </w:pPr>
      <w:r w:rsidRPr="005C2294">
        <w:rPr>
          <w:rFonts w:cs="Calibri"/>
          <w:color w:val="000000"/>
          <w:szCs w:val="20"/>
        </w:rPr>
        <w:t>The meeting was held at IFEMA – Feria de Madrid, in Spain as a side event of the Meteorological Technology World Expo 2016 (</w:t>
      </w:r>
      <w:hyperlink r:id="rId10" w:history="1">
        <w:r w:rsidRPr="005C2294">
          <w:rPr>
            <w:rStyle w:val="Hyperlink"/>
            <w:rFonts w:cs="Calibri"/>
            <w:color w:val="000000"/>
            <w:szCs w:val="20"/>
            <w:u w:val="none"/>
          </w:rPr>
          <w:t>Meteo Expo</w:t>
        </w:r>
      </w:hyperlink>
      <w:r w:rsidRPr="005C2294">
        <w:rPr>
          <w:rFonts w:cs="Calibri"/>
          <w:color w:val="000000"/>
          <w:szCs w:val="20"/>
        </w:rPr>
        <w:t xml:space="preserve">), 27-29 September 2016 hosted by Spain. Meteo Expo also included CIMO </w:t>
      </w:r>
      <w:hyperlink r:id="rId11" w:history="1">
        <w:r w:rsidRPr="005C2294">
          <w:rPr>
            <w:rStyle w:val="Hyperlink"/>
            <w:rFonts w:cs="Calibri"/>
            <w:color w:val="000000"/>
            <w:szCs w:val="20"/>
            <w:u w:val="none"/>
          </w:rPr>
          <w:t>TECO 2016</w:t>
        </w:r>
      </w:hyperlink>
      <w:r w:rsidRPr="005C2294">
        <w:rPr>
          <w:rFonts w:cs="Calibri"/>
          <w:color w:val="000000"/>
          <w:szCs w:val="20"/>
        </w:rPr>
        <w:t xml:space="preserve"> and the "Metrology for Meteorology and Climate, 2nd conference" (</w:t>
      </w:r>
      <w:hyperlink r:id="rId12" w:history="1">
        <w:r w:rsidRPr="005C2294">
          <w:rPr>
            <w:rStyle w:val="Hyperlink"/>
            <w:rFonts w:cs="Calibri"/>
            <w:color w:val="000000"/>
            <w:szCs w:val="20"/>
            <w:u w:val="none"/>
          </w:rPr>
          <w:t>MMC-2016</w:t>
        </w:r>
      </w:hyperlink>
      <w:r w:rsidRPr="005C2294">
        <w:rPr>
          <w:rFonts w:cs="Calibri"/>
          <w:color w:val="000000"/>
          <w:szCs w:val="20"/>
        </w:rPr>
        <w:t>).</w:t>
      </w:r>
    </w:p>
    <w:p w:rsidR="00C62897" w:rsidRPr="005C2294" w:rsidRDefault="00C62897" w:rsidP="005C2294">
      <w:pPr>
        <w:pStyle w:val="BodyTextNumbered"/>
        <w:numPr>
          <w:ilvl w:val="0"/>
          <w:numId w:val="0"/>
        </w:numPr>
        <w:spacing w:before="0" w:after="0" w:line="360" w:lineRule="auto"/>
        <w:jc w:val="both"/>
        <w:rPr>
          <w:rFonts w:cs="Calibri"/>
          <w:color w:val="000000"/>
          <w:szCs w:val="20"/>
        </w:rPr>
      </w:pPr>
    </w:p>
    <w:p w:rsidR="00C62897" w:rsidRPr="005C2294" w:rsidRDefault="00C62897" w:rsidP="005C2294">
      <w:pPr>
        <w:pStyle w:val="BodyTextNumbered"/>
        <w:numPr>
          <w:ilvl w:val="0"/>
          <w:numId w:val="0"/>
        </w:numPr>
        <w:spacing w:before="0" w:after="0" w:line="360" w:lineRule="auto"/>
        <w:jc w:val="both"/>
        <w:rPr>
          <w:rFonts w:cs="Calibri"/>
          <w:color w:val="000000"/>
          <w:szCs w:val="20"/>
        </w:rPr>
      </w:pPr>
      <w:r w:rsidRPr="005C2294">
        <w:rPr>
          <w:rFonts w:cs="Calibri"/>
          <w:color w:val="000000"/>
          <w:szCs w:val="20"/>
        </w:rPr>
        <w:t>Satcom2016 was also supported by the Association of Hydro-Meteorological Equipment Industry (</w:t>
      </w:r>
      <w:hyperlink r:id="rId13" w:history="1">
        <w:r w:rsidRPr="005C2294">
          <w:rPr>
            <w:rStyle w:val="Hyperlink"/>
            <w:rFonts w:cs="Calibri"/>
            <w:color w:val="000000"/>
            <w:szCs w:val="20"/>
            <w:u w:val="none"/>
          </w:rPr>
          <w:t>HMEI</w:t>
        </w:r>
      </w:hyperlink>
      <w:r w:rsidRPr="005C2294">
        <w:rPr>
          <w:rFonts w:cs="Calibri"/>
          <w:color w:val="000000"/>
          <w:szCs w:val="20"/>
        </w:rPr>
        <w:t xml:space="preserve">) and </w:t>
      </w:r>
      <w:hyperlink r:id="rId14" w:history="1">
        <w:r w:rsidRPr="005C2294">
          <w:rPr>
            <w:rStyle w:val="Hyperlink"/>
            <w:rFonts w:cs="Calibri"/>
            <w:color w:val="000000"/>
            <w:szCs w:val="20"/>
            <w:u w:val="none"/>
          </w:rPr>
          <w:t>UKIP Media Events</w:t>
        </w:r>
      </w:hyperlink>
      <w:r w:rsidRPr="005C2294">
        <w:rPr>
          <w:rFonts w:cs="Calibri"/>
          <w:color w:val="000000"/>
          <w:szCs w:val="20"/>
        </w:rPr>
        <w:t xml:space="preserve">. The meeting was chaired by Dr Michael Prior-Jones (UK) and co-chaired by Mr Johan Stander (South Africa). Secretariat support was provided by </w:t>
      </w:r>
      <w:hyperlink r:id="rId15" w:history="1">
        <w:r w:rsidRPr="005C2294">
          <w:rPr>
            <w:rStyle w:val="Hyperlink"/>
            <w:rFonts w:cs="Calibri"/>
            <w:color w:val="000000"/>
            <w:szCs w:val="20"/>
            <w:u w:val="none"/>
          </w:rPr>
          <w:t>WMO</w:t>
        </w:r>
      </w:hyperlink>
      <w:r w:rsidRPr="005C2294">
        <w:rPr>
          <w:rFonts w:cs="Calibri"/>
          <w:color w:val="000000"/>
          <w:szCs w:val="20"/>
        </w:rPr>
        <w:t>.</w:t>
      </w:r>
    </w:p>
    <w:p w:rsidR="00031899" w:rsidRPr="005C2294" w:rsidRDefault="00031899" w:rsidP="005C2294">
      <w:pPr>
        <w:spacing w:line="360" w:lineRule="auto"/>
        <w:rPr>
          <w:rFonts w:ascii="Verdana" w:hAnsi="Verdana"/>
          <w:sz w:val="20"/>
          <w:szCs w:val="20"/>
        </w:rPr>
      </w:pPr>
    </w:p>
    <w:p w:rsidR="00C62897" w:rsidRPr="005C2294" w:rsidRDefault="00031899" w:rsidP="005C2294">
      <w:pPr>
        <w:pStyle w:val="BodyTextNumbered"/>
        <w:numPr>
          <w:ilvl w:val="0"/>
          <w:numId w:val="0"/>
        </w:numPr>
        <w:spacing w:line="360" w:lineRule="auto"/>
        <w:jc w:val="both"/>
        <w:rPr>
          <w:rFonts w:cs="Calibri"/>
          <w:color w:val="000000"/>
          <w:szCs w:val="20"/>
        </w:rPr>
      </w:pPr>
      <w:r w:rsidRPr="005C2294">
        <w:rPr>
          <w:szCs w:val="20"/>
        </w:rPr>
        <w:fldChar w:fldCharType="begin"/>
      </w:r>
      <w:r w:rsidRPr="005C2294">
        <w:rPr>
          <w:szCs w:val="20"/>
        </w:rPr>
        <w:instrText xml:space="preserve"> REF Agenda_Item \h </w:instrText>
      </w:r>
      <w:r w:rsidR="005C2294" w:rsidRPr="005C2294">
        <w:rPr>
          <w:szCs w:val="20"/>
        </w:rPr>
        <w:instrText xml:space="preserve"> \* MERGEFORMAT </w:instrText>
      </w:r>
      <w:r w:rsidRPr="005C2294">
        <w:rPr>
          <w:szCs w:val="20"/>
        </w:rPr>
      </w:r>
      <w:r w:rsidRPr="005C2294">
        <w:rPr>
          <w:szCs w:val="20"/>
        </w:rPr>
        <w:fldChar w:fldCharType="separate"/>
      </w:r>
      <w:r w:rsidR="00347DA9" w:rsidRPr="005C2294">
        <w:rPr>
          <w:noProof/>
          <w:szCs w:val="20"/>
        </w:rPr>
        <w:t>11.1</w:t>
      </w:r>
      <w:r w:rsidRPr="005C2294">
        <w:rPr>
          <w:szCs w:val="20"/>
        </w:rPr>
        <w:fldChar w:fldCharType="end"/>
      </w:r>
      <w:r w:rsidR="00C62897" w:rsidRPr="005C2294">
        <w:rPr>
          <w:szCs w:val="20"/>
        </w:rPr>
        <w:t>.2</w:t>
      </w:r>
      <w:r w:rsidR="00C62897" w:rsidRPr="005C2294">
        <w:rPr>
          <w:szCs w:val="20"/>
        </w:rPr>
        <w:tab/>
      </w:r>
      <w:r w:rsidR="00C62897" w:rsidRPr="005C2294">
        <w:rPr>
          <w:rFonts w:cs="Calibri"/>
          <w:color w:val="000000"/>
          <w:szCs w:val="20"/>
        </w:rPr>
        <w:t>Satcom is trying to help scientific users bring the right data, in the right format, to the right people, at the right time, for the right price. It’s a big challenge, but the forum has a lot of willing people who are keen to make it happen, and a lot of good connections into the industry, which he hoped will strengthen as the Forum begins its work in earnest.</w:t>
      </w:r>
    </w:p>
    <w:p w:rsidR="00031899" w:rsidRPr="005C2294" w:rsidRDefault="00031899" w:rsidP="005C2294">
      <w:pPr>
        <w:spacing w:line="360" w:lineRule="auto"/>
        <w:rPr>
          <w:rFonts w:ascii="Verdana" w:hAnsi="Verdana"/>
          <w:sz w:val="20"/>
          <w:szCs w:val="20"/>
        </w:rPr>
      </w:pPr>
    </w:p>
    <w:p w:rsidR="00031899" w:rsidRPr="005C2294" w:rsidRDefault="00031899" w:rsidP="005C2294">
      <w:pPr>
        <w:spacing w:line="360" w:lineRule="auto"/>
        <w:rPr>
          <w:rFonts w:ascii="Verdana" w:hAnsi="Verdana"/>
          <w:sz w:val="20"/>
          <w:szCs w:val="20"/>
        </w:rPr>
      </w:pPr>
    </w:p>
    <w:p w:rsidR="00031899" w:rsidRPr="005C2294" w:rsidRDefault="00031899" w:rsidP="005C2294">
      <w:pPr>
        <w:spacing w:line="360" w:lineRule="auto"/>
        <w:rPr>
          <w:rFonts w:ascii="Verdana" w:hAnsi="Verdana"/>
          <w:sz w:val="20"/>
          <w:szCs w:val="20"/>
        </w:rPr>
      </w:pPr>
      <w:r w:rsidRPr="005C2294">
        <w:rPr>
          <w:rFonts w:ascii="Verdana" w:hAnsi="Verdana"/>
          <w:sz w:val="20"/>
          <w:szCs w:val="20"/>
        </w:rPr>
        <w:fldChar w:fldCharType="begin"/>
      </w:r>
      <w:r w:rsidRPr="005C2294">
        <w:rPr>
          <w:rFonts w:ascii="Verdana" w:hAnsi="Verdana"/>
          <w:sz w:val="20"/>
          <w:szCs w:val="20"/>
        </w:rPr>
        <w:instrText xml:space="preserve"> REF Agenda_Item \h </w:instrText>
      </w:r>
      <w:r w:rsidR="005C2294" w:rsidRPr="005C2294">
        <w:rPr>
          <w:rFonts w:ascii="Verdana" w:hAnsi="Verdana"/>
          <w:sz w:val="20"/>
          <w:szCs w:val="20"/>
        </w:rPr>
        <w:instrText xml:space="preserve"> \* MERGEFORMAT </w:instrText>
      </w:r>
      <w:r w:rsidRPr="005C2294">
        <w:rPr>
          <w:rFonts w:ascii="Verdana" w:hAnsi="Verdana"/>
          <w:sz w:val="20"/>
          <w:szCs w:val="20"/>
        </w:rPr>
      </w:r>
      <w:r w:rsidRPr="005C2294">
        <w:rPr>
          <w:rFonts w:ascii="Verdana" w:hAnsi="Verdana"/>
          <w:sz w:val="20"/>
          <w:szCs w:val="20"/>
        </w:rPr>
        <w:fldChar w:fldCharType="separate"/>
      </w:r>
      <w:r w:rsidR="00347DA9" w:rsidRPr="005C2294">
        <w:rPr>
          <w:rFonts w:ascii="Verdana" w:hAnsi="Verdana"/>
          <w:noProof/>
          <w:sz w:val="20"/>
          <w:szCs w:val="20"/>
        </w:rPr>
        <w:t>11.1</w:t>
      </w:r>
      <w:r w:rsidRPr="005C2294">
        <w:rPr>
          <w:rFonts w:ascii="Verdana" w:hAnsi="Verdana"/>
          <w:sz w:val="20"/>
          <w:szCs w:val="20"/>
        </w:rPr>
        <w:fldChar w:fldCharType="end"/>
      </w:r>
      <w:r w:rsidR="00C62897" w:rsidRPr="005C2294">
        <w:rPr>
          <w:rFonts w:ascii="Verdana" w:hAnsi="Verdana"/>
          <w:sz w:val="20"/>
          <w:szCs w:val="20"/>
        </w:rPr>
        <w:t>.3</w:t>
      </w:r>
      <w:r w:rsidR="00C62897" w:rsidRPr="005C2294">
        <w:rPr>
          <w:rFonts w:ascii="Verdana" w:hAnsi="Verdana"/>
          <w:sz w:val="20"/>
          <w:szCs w:val="20"/>
        </w:rPr>
        <w:tab/>
      </w:r>
      <w:r w:rsidR="00C62897" w:rsidRPr="005C2294">
        <w:rPr>
          <w:rFonts w:ascii="Verdana" w:hAnsi="Verdana" w:cs="Calibri"/>
          <w:color w:val="000000"/>
          <w:sz w:val="20"/>
          <w:szCs w:val="20"/>
        </w:rPr>
        <w:t>The work plan</w:t>
      </w:r>
      <w:r w:rsidR="00390154">
        <w:rPr>
          <w:rFonts w:ascii="Verdana" w:hAnsi="Verdana" w:cs="Calibri"/>
          <w:color w:val="000000"/>
          <w:sz w:val="20"/>
          <w:szCs w:val="20"/>
        </w:rPr>
        <w:t xml:space="preserve"> </w:t>
      </w:r>
      <w:r w:rsidR="00C62897" w:rsidRPr="005C2294">
        <w:rPr>
          <w:rFonts w:ascii="Verdana" w:hAnsi="Verdana" w:cs="Calibri"/>
          <w:color w:val="000000"/>
          <w:sz w:val="20"/>
          <w:szCs w:val="20"/>
        </w:rPr>
        <w:t xml:space="preserve">included an information sharing stage, that included two sessions each of “satellite communications service providers”, “equipment manufacturers” and “users”. It also had three formal stages, one being the opening, one the elections of the Satcom executive committee </w:t>
      </w:r>
      <w:r w:rsidR="00390154">
        <w:rPr>
          <w:rFonts w:ascii="Verdana" w:hAnsi="Verdana" w:cs="Calibri"/>
          <w:color w:val="000000"/>
          <w:sz w:val="20"/>
          <w:szCs w:val="20"/>
        </w:rPr>
        <w:t xml:space="preserve">(annex 2) </w:t>
      </w:r>
      <w:r w:rsidR="00C62897" w:rsidRPr="005C2294">
        <w:rPr>
          <w:rFonts w:ascii="Verdana" w:hAnsi="Verdana" w:cs="Calibri"/>
          <w:color w:val="000000"/>
          <w:sz w:val="20"/>
          <w:szCs w:val="20"/>
        </w:rPr>
        <w:t xml:space="preserve">and the other being review the working arrangements and deliverables based on discussions from this meeting and from the </w:t>
      </w:r>
      <w:hyperlink r:id="rId16" w:tgtFrame="_blank" w:history="1">
        <w:r w:rsidR="00C62897" w:rsidRPr="005C2294">
          <w:rPr>
            <w:rStyle w:val="Hyperlink"/>
            <w:rFonts w:ascii="Verdana" w:hAnsi="Verdana" w:cs="Calibri"/>
            <w:color w:val="000000"/>
            <w:sz w:val="20"/>
            <w:szCs w:val="20"/>
            <w:u w:val="none"/>
          </w:rPr>
          <w:t>report</w:t>
        </w:r>
      </w:hyperlink>
      <w:r w:rsidR="00C62897" w:rsidRPr="005C2294">
        <w:rPr>
          <w:rFonts w:ascii="Verdana" w:hAnsi="Verdana" w:cs="Calibri"/>
          <w:color w:val="000000"/>
          <w:sz w:val="20"/>
          <w:szCs w:val="20"/>
        </w:rPr>
        <w:t xml:space="preserve"> on the first </w:t>
      </w:r>
      <w:hyperlink r:id="rId17" w:tgtFrame="_blank" w:history="1">
        <w:r w:rsidR="00C62897" w:rsidRPr="005C2294">
          <w:rPr>
            <w:rStyle w:val="Hyperlink"/>
            <w:rFonts w:ascii="Verdana" w:hAnsi="Verdana" w:cs="Calibri"/>
            <w:color w:val="000000"/>
            <w:sz w:val="20"/>
            <w:szCs w:val="20"/>
            <w:u w:val="none"/>
          </w:rPr>
          <w:t>Ad hoc International Forum of Users of Satellite Data Telecommunication Systems</w:t>
        </w:r>
      </w:hyperlink>
      <w:r w:rsidR="00C62897" w:rsidRPr="005C2294">
        <w:rPr>
          <w:rStyle w:val="Hyperlink"/>
          <w:rFonts w:ascii="Verdana" w:hAnsi="Verdana" w:cs="Calibri"/>
          <w:color w:val="000000"/>
          <w:sz w:val="20"/>
          <w:szCs w:val="20"/>
          <w:u w:val="none"/>
        </w:rPr>
        <w:t xml:space="preserve"> </w:t>
      </w:r>
      <w:r w:rsidR="00C62897" w:rsidRPr="005C2294">
        <w:rPr>
          <w:rFonts w:ascii="Verdana" w:hAnsi="Verdana" w:cs="Calibri"/>
          <w:color w:val="000000"/>
          <w:sz w:val="20"/>
          <w:szCs w:val="20"/>
        </w:rPr>
        <w:t>(Paris, France, 03-04 October 2013), and setting up a prioritised work plan. The forum considered eight submissions from Satcom network providers, three from equipment manufacturers and three from users</w:t>
      </w:r>
    </w:p>
    <w:p w:rsidR="00031899" w:rsidRPr="005C2294" w:rsidRDefault="00031899" w:rsidP="005C2294">
      <w:pPr>
        <w:spacing w:line="360" w:lineRule="auto"/>
        <w:rPr>
          <w:rFonts w:ascii="Verdana" w:hAnsi="Verdana"/>
          <w:sz w:val="20"/>
          <w:szCs w:val="20"/>
        </w:rPr>
      </w:pPr>
    </w:p>
    <w:p w:rsidR="00C62897" w:rsidRPr="005C2294" w:rsidRDefault="00031899" w:rsidP="005C2294">
      <w:pPr>
        <w:pStyle w:val="BodyTextNumbered"/>
        <w:numPr>
          <w:ilvl w:val="0"/>
          <w:numId w:val="0"/>
        </w:numPr>
        <w:spacing w:before="0" w:after="0" w:line="360" w:lineRule="auto"/>
        <w:jc w:val="both"/>
        <w:rPr>
          <w:rFonts w:cs="Calibri"/>
          <w:color w:val="000000"/>
          <w:szCs w:val="20"/>
        </w:rPr>
      </w:pPr>
      <w:r w:rsidRPr="005C2294">
        <w:rPr>
          <w:szCs w:val="20"/>
        </w:rPr>
        <w:fldChar w:fldCharType="begin"/>
      </w:r>
      <w:r w:rsidRPr="005C2294">
        <w:rPr>
          <w:szCs w:val="20"/>
        </w:rPr>
        <w:instrText xml:space="preserve"> REF Agenda_Item \h </w:instrText>
      </w:r>
      <w:r w:rsidR="005C2294" w:rsidRPr="005C2294">
        <w:rPr>
          <w:szCs w:val="20"/>
        </w:rPr>
        <w:instrText xml:space="preserve"> \* MERGEFORMAT </w:instrText>
      </w:r>
      <w:r w:rsidRPr="005C2294">
        <w:rPr>
          <w:szCs w:val="20"/>
        </w:rPr>
      </w:r>
      <w:r w:rsidRPr="005C2294">
        <w:rPr>
          <w:szCs w:val="20"/>
        </w:rPr>
        <w:fldChar w:fldCharType="separate"/>
      </w:r>
      <w:r w:rsidR="00347DA9" w:rsidRPr="005C2294">
        <w:rPr>
          <w:noProof/>
          <w:szCs w:val="20"/>
        </w:rPr>
        <w:t>11.1</w:t>
      </w:r>
      <w:r w:rsidRPr="005C2294">
        <w:rPr>
          <w:szCs w:val="20"/>
        </w:rPr>
        <w:fldChar w:fldCharType="end"/>
      </w:r>
      <w:r w:rsidR="00C62897" w:rsidRPr="005C2294">
        <w:rPr>
          <w:szCs w:val="20"/>
        </w:rPr>
        <w:t>.4</w:t>
      </w:r>
      <w:r w:rsidR="00C62897" w:rsidRPr="005C2294">
        <w:rPr>
          <w:szCs w:val="20"/>
        </w:rPr>
        <w:tab/>
      </w:r>
      <w:r w:rsidR="00C62897" w:rsidRPr="005C2294">
        <w:rPr>
          <w:rFonts w:cs="Calibri"/>
          <w:color w:val="000000"/>
          <w:szCs w:val="20"/>
        </w:rPr>
        <w:t xml:space="preserve">The meeting had two sessions on Satcom Network Providers. Eight presentations were considered and summary can be provided if requested. There were several discussions, mostly involving clarifications. </w:t>
      </w:r>
      <w:r w:rsidR="00D20749" w:rsidRPr="00D20749">
        <w:rPr>
          <w:rFonts w:cs="Calibri"/>
          <w:color w:val="000000"/>
          <w:szCs w:val="20"/>
        </w:rPr>
        <w:t xml:space="preserve">The meeting noted the success of satcom operators in fulfilling WMO requirements for making information available through the WMO information system, in particular the World Weather Watch Global Telecommunications Network (GTS).  This included the incentive </w:t>
      </w:r>
      <w:r w:rsidR="00D20749" w:rsidRPr="00D20749">
        <w:rPr>
          <w:rFonts w:cs="Calibri"/>
          <w:color w:val="000000"/>
          <w:szCs w:val="20"/>
        </w:rPr>
        <w:lastRenderedPageBreak/>
        <w:t xml:space="preserve">of Eumetsat by providing the services for free to non Eumetsat members if platform owners agree to make their data available in WIS. It further noted that Argos and Iridium, as stated by JouBeh, have provided data successfully to the GTS for many years. </w:t>
      </w:r>
      <w:r w:rsidR="00C62897" w:rsidRPr="005C2294">
        <w:rPr>
          <w:rFonts w:cs="Calibri"/>
          <w:color w:val="000000"/>
          <w:szCs w:val="20"/>
        </w:rPr>
        <w:t>Some issues that would need following up, included the following:</w:t>
      </w:r>
    </w:p>
    <w:p w:rsidR="00C62897" w:rsidRPr="005C2294" w:rsidRDefault="00C62897" w:rsidP="005C2294">
      <w:pPr>
        <w:pStyle w:val="BodyTextNumbered"/>
        <w:numPr>
          <w:ilvl w:val="0"/>
          <w:numId w:val="4"/>
        </w:numPr>
        <w:tabs>
          <w:tab w:val="clear" w:pos="1134"/>
          <w:tab w:val="left" w:pos="709"/>
        </w:tabs>
        <w:spacing w:before="0" w:after="0" w:line="360" w:lineRule="auto"/>
        <w:jc w:val="both"/>
        <w:rPr>
          <w:rFonts w:cs="Calibri"/>
          <w:color w:val="000000"/>
          <w:szCs w:val="20"/>
        </w:rPr>
      </w:pPr>
      <w:r w:rsidRPr="005C2294">
        <w:rPr>
          <w:rFonts w:cs="Calibri"/>
          <w:color w:val="000000"/>
          <w:szCs w:val="20"/>
        </w:rPr>
        <w:t xml:space="preserve">The meeting noted that the operators had different ways of managing stations that ceased to transmit or stations that drifted off frequency or time. </w:t>
      </w:r>
    </w:p>
    <w:p w:rsidR="00C62897" w:rsidRPr="005C2294" w:rsidRDefault="00C62897" w:rsidP="005C2294">
      <w:pPr>
        <w:pStyle w:val="BodyTextNumbered"/>
        <w:numPr>
          <w:ilvl w:val="0"/>
          <w:numId w:val="4"/>
        </w:numPr>
        <w:tabs>
          <w:tab w:val="clear" w:pos="1134"/>
          <w:tab w:val="left" w:pos="709"/>
        </w:tabs>
        <w:spacing w:before="0" w:after="0" w:line="360" w:lineRule="auto"/>
        <w:jc w:val="both"/>
        <w:rPr>
          <w:rFonts w:cs="Calibri"/>
          <w:color w:val="000000"/>
          <w:szCs w:val="20"/>
        </w:rPr>
      </w:pPr>
      <w:r w:rsidRPr="005C2294">
        <w:rPr>
          <w:rFonts w:cs="Calibri"/>
          <w:color w:val="000000"/>
          <w:szCs w:val="20"/>
        </w:rPr>
        <w:t xml:space="preserve">It noted that de-allocating slots was difficult for some operators even when stations have been silent for a long period. </w:t>
      </w:r>
    </w:p>
    <w:p w:rsidR="00C62897" w:rsidRPr="005C2294" w:rsidRDefault="00C62897" w:rsidP="005C2294">
      <w:pPr>
        <w:pStyle w:val="BodyTextNumbered"/>
        <w:numPr>
          <w:ilvl w:val="0"/>
          <w:numId w:val="4"/>
        </w:numPr>
        <w:tabs>
          <w:tab w:val="clear" w:pos="1134"/>
          <w:tab w:val="left" w:pos="709"/>
        </w:tabs>
        <w:spacing w:before="0" w:after="0" w:line="360" w:lineRule="auto"/>
        <w:jc w:val="both"/>
        <w:rPr>
          <w:rFonts w:cs="Calibri"/>
          <w:color w:val="000000"/>
          <w:szCs w:val="20"/>
        </w:rPr>
      </w:pPr>
      <w:r w:rsidRPr="005C2294">
        <w:rPr>
          <w:rFonts w:cs="Calibri"/>
          <w:color w:val="000000"/>
          <w:szCs w:val="20"/>
        </w:rPr>
        <w:t xml:space="preserve">It agreed that utilising time from GPS component helped avoid time drift. </w:t>
      </w:r>
    </w:p>
    <w:p w:rsidR="00C62897" w:rsidRPr="005C2294" w:rsidRDefault="00C62897" w:rsidP="005C2294">
      <w:pPr>
        <w:pStyle w:val="BodyTextNumbered"/>
        <w:numPr>
          <w:ilvl w:val="0"/>
          <w:numId w:val="4"/>
        </w:numPr>
        <w:tabs>
          <w:tab w:val="clear" w:pos="1134"/>
          <w:tab w:val="left" w:pos="709"/>
        </w:tabs>
        <w:spacing w:before="0" w:after="0" w:line="360" w:lineRule="auto"/>
        <w:jc w:val="both"/>
        <w:rPr>
          <w:rFonts w:cs="Calibri"/>
          <w:color w:val="000000"/>
          <w:szCs w:val="20"/>
        </w:rPr>
      </w:pPr>
      <w:r w:rsidRPr="005C2294">
        <w:rPr>
          <w:rFonts w:cs="Calibri"/>
          <w:color w:val="000000"/>
          <w:szCs w:val="20"/>
        </w:rPr>
        <w:t>The meeting agreed that Satcom should look further into these issues</w:t>
      </w:r>
      <w:bookmarkStart w:id="8" w:name="_Toc463467393"/>
      <w:r w:rsidRPr="005C2294">
        <w:rPr>
          <w:rFonts w:cs="Calibri"/>
          <w:color w:val="000000"/>
          <w:szCs w:val="20"/>
        </w:rPr>
        <w:t xml:space="preserve"> and</w:t>
      </w:r>
    </w:p>
    <w:p w:rsidR="00C62897" w:rsidRPr="005C2294" w:rsidRDefault="00C62897" w:rsidP="005C2294">
      <w:pPr>
        <w:pStyle w:val="BodyTextNumbered"/>
        <w:numPr>
          <w:ilvl w:val="0"/>
          <w:numId w:val="4"/>
        </w:numPr>
        <w:tabs>
          <w:tab w:val="clear" w:pos="1134"/>
          <w:tab w:val="left" w:pos="709"/>
        </w:tabs>
        <w:spacing w:before="0" w:after="0" w:line="360" w:lineRule="auto"/>
        <w:jc w:val="both"/>
        <w:rPr>
          <w:rFonts w:cs="Calibri"/>
          <w:color w:val="000000"/>
          <w:szCs w:val="20"/>
        </w:rPr>
      </w:pPr>
      <w:r w:rsidRPr="005C2294">
        <w:rPr>
          <w:rFonts w:cs="Calibri"/>
          <w:color w:val="000000"/>
          <w:szCs w:val="20"/>
        </w:rPr>
        <w:t>address the need for guidance on how to handle silent, obsolete or other problematic stations.</w:t>
      </w:r>
      <w:bookmarkEnd w:id="8"/>
    </w:p>
    <w:p w:rsidR="00031899" w:rsidRPr="005C2294" w:rsidRDefault="00C62897" w:rsidP="005C2294">
      <w:pPr>
        <w:pStyle w:val="BodyTextNumbered"/>
        <w:numPr>
          <w:ilvl w:val="0"/>
          <w:numId w:val="0"/>
        </w:numPr>
        <w:spacing w:line="360" w:lineRule="auto"/>
        <w:jc w:val="both"/>
        <w:rPr>
          <w:szCs w:val="20"/>
        </w:rPr>
      </w:pPr>
      <w:r w:rsidRPr="005C2294">
        <w:rPr>
          <w:rFonts w:cs="Calibri"/>
          <w:color w:val="000000"/>
          <w:szCs w:val="20"/>
        </w:rPr>
        <w:t xml:space="preserve">The importance of radio frequency allocation and management to data collection systems was highlighted. It was emphasized that spectrum management was a long process managed by ITU with much of the necessary coordination taking place in the mission planning stage. Participants raised the question of whether Satcom should interact with frequency allocation bodies either directly or through established groups such as the WMO Steering Group on Radio Frequency Coordination (SG-RFC), the CGMS or the Space Frequency Coordination Group (SFCG) and if so how? and </w:t>
      </w:r>
      <w:bookmarkStart w:id="9" w:name="_Toc463467394"/>
      <w:r w:rsidRPr="005C2294">
        <w:rPr>
          <w:rFonts w:cs="Calibri"/>
          <w:color w:val="000000"/>
          <w:szCs w:val="20"/>
        </w:rPr>
        <w:t>investigate if Satcom should concern itself with spectrum management issues and if so what would this involve and how should Satcom go about this?</w:t>
      </w:r>
      <w:bookmarkEnd w:id="9"/>
    </w:p>
    <w:p w:rsidR="00031899" w:rsidRPr="005C2294" w:rsidRDefault="00031899" w:rsidP="005C2294">
      <w:pPr>
        <w:spacing w:line="360" w:lineRule="auto"/>
        <w:rPr>
          <w:rFonts w:ascii="Verdana" w:hAnsi="Verdana"/>
          <w:sz w:val="20"/>
          <w:szCs w:val="20"/>
        </w:rPr>
      </w:pPr>
    </w:p>
    <w:p w:rsidR="00C62897" w:rsidRPr="005C2294" w:rsidRDefault="00031899" w:rsidP="005C2294">
      <w:pPr>
        <w:pStyle w:val="Heading1"/>
        <w:spacing w:line="360" w:lineRule="auto"/>
        <w:jc w:val="both"/>
        <w:rPr>
          <w:rFonts w:ascii="Verdana" w:hAnsi="Verdana" w:cs="Calibri"/>
          <w:b w:val="0"/>
          <w:color w:val="000000"/>
          <w:sz w:val="20"/>
          <w:szCs w:val="20"/>
        </w:rPr>
      </w:pPr>
      <w:r w:rsidRPr="005C2294">
        <w:rPr>
          <w:rFonts w:ascii="Verdana" w:hAnsi="Verdana"/>
          <w:b w:val="0"/>
          <w:sz w:val="20"/>
          <w:szCs w:val="20"/>
        </w:rPr>
        <w:fldChar w:fldCharType="begin"/>
      </w:r>
      <w:r w:rsidRPr="005C2294">
        <w:rPr>
          <w:rFonts w:ascii="Verdana" w:hAnsi="Verdana"/>
          <w:b w:val="0"/>
          <w:sz w:val="20"/>
          <w:szCs w:val="20"/>
        </w:rPr>
        <w:instrText xml:space="preserve"> REF Agenda_Item \h </w:instrText>
      </w:r>
      <w:r w:rsidR="00C62897" w:rsidRPr="005C2294">
        <w:rPr>
          <w:rFonts w:ascii="Verdana" w:hAnsi="Verdana"/>
          <w:b w:val="0"/>
          <w:sz w:val="20"/>
          <w:szCs w:val="20"/>
        </w:rPr>
        <w:instrText xml:space="preserve"> \* MERGEFORMAT </w:instrText>
      </w:r>
      <w:r w:rsidRPr="005C2294">
        <w:rPr>
          <w:rFonts w:ascii="Verdana" w:hAnsi="Verdana"/>
          <w:b w:val="0"/>
          <w:sz w:val="20"/>
          <w:szCs w:val="20"/>
        </w:rPr>
      </w:r>
      <w:r w:rsidRPr="005C2294">
        <w:rPr>
          <w:rFonts w:ascii="Verdana" w:hAnsi="Verdana"/>
          <w:b w:val="0"/>
          <w:sz w:val="20"/>
          <w:szCs w:val="20"/>
        </w:rPr>
        <w:fldChar w:fldCharType="separate"/>
      </w:r>
      <w:r w:rsidR="00347DA9" w:rsidRPr="005C2294">
        <w:rPr>
          <w:rFonts w:ascii="Verdana" w:hAnsi="Verdana"/>
          <w:b w:val="0"/>
          <w:noProof/>
          <w:sz w:val="20"/>
          <w:szCs w:val="20"/>
        </w:rPr>
        <w:t>11.1</w:t>
      </w:r>
      <w:r w:rsidRPr="005C2294">
        <w:rPr>
          <w:rFonts w:ascii="Verdana" w:hAnsi="Verdana"/>
          <w:b w:val="0"/>
          <w:sz w:val="20"/>
          <w:szCs w:val="20"/>
        </w:rPr>
        <w:fldChar w:fldCharType="end"/>
      </w:r>
      <w:r w:rsidRPr="005C2294">
        <w:rPr>
          <w:rFonts w:ascii="Verdana" w:hAnsi="Verdana"/>
          <w:b w:val="0"/>
          <w:sz w:val="20"/>
          <w:szCs w:val="20"/>
        </w:rPr>
        <w:t>.5</w:t>
      </w:r>
      <w:r w:rsidRPr="005C2294">
        <w:rPr>
          <w:rFonts w:ascii="Verdana" w:hAnsi="Verdana"/>
          <w:b w:val="0"/>
          <w:sz w:val="20"/>
          <w:szCs w:val="20"/>
        </w:rPr>
        <w:tab/>
      </w:r>
      <w:r w:rsidR="00C62897" w:rsidRPr="005C2294">
        <w:rPr>
          <w:rFonts w:ascii="Verdana" w:hAnsi="Verdana" w:cs="Calibri"/>
          <w:b w:val="0"/>
          <w:color w:val="000000"/>
          <w:sz w:val="20"/>
          <w:szCs w:val="20"/>
        </w:rPr>
        <w:t>The meeting held two sessions on equipment manufacturers. Three presentations from industry were considered and summaries available if required. Presentations such as included “</w:t>
      </w:r>
      <w:hyperlink w:anchor="_A7.1_Pacific_Gyre," w:history="1">
        <w:r w:rsidR="00C62897" w:rsidRPr="005C2294">
          <w:rPr>
            <w:rStyle w:val="Hyperlink"/>
            <w:rFonts w:ascii="Verdana" w:hAnsi="Verdana" w:cs="Calibri"/>
            <w:b w:val="0"/>
            <w:color w:val="000000"/>
            <w:sz w:val="20"/>
            <w:szCs w:val="20"/>
            <w:u w:val="none"/>
          </w:rPr>
          <w:t>How the satcom networks can best serve scientific equipment manufacturers</w:t>
        </w:r>
      </w:hyperlink>
      <w:r w:rsidR="00C62897" w:rsidRPr="005C2294">
        <w:rPr>
          <w:rFonts w:ascii="Verdana" w:hAnsi="Verdana" w:cs="Calibri"/>
          <w:b w:val="0"/>
          <w:color w:val="000000"/>
          <w:sz w:val="20"/>
          <w:szCs w:val="20"/>
        </w:rPr>
        <w:t xml:space="preserve">, </w:t>
      </w:r>
      <w:hyperlink w:anchor="_A7.3_SEBA_Hydrometrie," w:history="1">
        <w:r w:rsidR="00C62897" w:rsidRPr="005C2294">
          <w:rPr>
            <w:rStyle w:val="Hyperlink"/>
            <w:rFonts w:ascii="Verdana" w:hAnsi="Verdana" w:cs="Calibri"/>
            <w:b w:val="0"/>
            <w:color w:val="000000"/>
            <w:sz w:val="20"/>
            <w:szCs w:val="20"/>
            <w:u w:val="none"/>
          </w:rPr>
          <w:t>Telemetry meets Water: Reliable Data for Measuring and Monitoring Tasks in Early Warning Systems (Surface Water, Groundwater, Water Quality)</w:t>
        </w:r>
      </w:hyperlink>
      <w:r w:rsidR="00C62897" w:rsidRPr="005C2294">
        <w:rPr>
          <w:rFonts w:ascii="Verdana" w:hAnsi="Verdana" w:cs="Calibri"/>
          <w:b w:val="0"/>
          <w:color w:val="000000"/>
          <w:sz w:val="20"/>
          <w:szCs w:val="20"/>
        </w:rPr>
        <w:t xml:space="preserve"> and </w:t>
      </w:r>
      <w:hyperlink w:anchor="_A7.2_Rencos,_Satellite" w:history="1">
        <w:r w:rsidR="00C62897" w:rsidRPr="005C2294">
          <w:rPr>
            <w:rStyle w:val="Hyperlink"/>
            <w:rFonts w:ascii="Verdana" w:hAnsi="Verdana" w:cs="Calibri"/>
            <w:b w:val="0"/>
            <w:color w:val="000000"/>
            <w:sz w:val="20"/>
            <w:szCs w:val="20"/>
            <w:u w:val="none"/>
          </w:rPr>
          <w:t>Satellite M2M communication service</w:t>
        </w:r>
      </w:hyperlink>
      <w:r w:rsidR="00C62897" w:rsidRPr="005C2294">
        <w:rPr>
          <w:rFonts w:ascii="Verdana" w:hAnsi="Verdana" w:cs="Calibri"/>
          <w:b w:val="0"/>
          <w:color w:val="000000"/>
          <w:sz w:val="20"/>
          <w:szCs w:val="20"/>
        </w:rPr>
        <w:t>” was very fitting.</w:t>
      </w:r>
    </w:p>
    <w:p w:rsidR="00C62897" w:rsidRPr="005C2294" w:rsidRDefault="00C62897" w:rsidP="005C2294">
      <w:pPr>
        <w:pStyle w:val="BodyTextNumbered"/>
        <w:numPr>
          <w:ilvl w:val="0"/>
          <w:numId w:val="0"/>
        </w:numPr>
        <w:spacing w:line="360" w:lineRule="auto"/>
        <w:jc w:val="both"/>
        <w:rPr>
          <w:rFonts w:cs="Calibri"/>
          <w:color w:val="000000"/>
          <w:szCs w:val="20"/>
        </w:rPr>
      </w:pPr>
      <w:r w:rsidRPr="005C2294">
        <w:rPr>
          <w:rFonts w:cs="Calibri"/>
          <w:color w:val="000000"/>
          <w:szCs w:val="20"/>
        </w:rPr>
        <w:t xml:space="preserve">The manufacturers’ presentations and use cases had provided a useful insight into the range of services used by a wide range of application areas. The meeting noted the manufactures recommendations on the future requirements for satcom systems and the lessons learned which fully aligned with discussions in the user sessions. It was agreed that one of the actions of Satcom should be to work with industry and users to put together some use cases that demonstrate the needs of users and the likely scale or uptake of services as well as </w:t>
      </w:r>
      <w:bookmarkStart w:id="10" w:name="_Toc463467406"/>
      <w:r w:rsidRPr="005C2294">
        <w:rPr>
          <w:rFonts w:cs="Calibri"/>
          <w:color w:val="000000"/>
          <w:szCs w:val="20"/>
        </w:rPr>
        <w:t>involve manufactures in the development of use cases demonstrating the user requirements and potential uptake.</w:t>
      </w:r>
      <w:bookmarkEnd w:id="10"/>
    </w:p>
    <w:p w:rsidR="00C62897" w:rsidRPr="005C2294" w:rsidRDefault="00C62897" w:rsidP="005C2294">
      <w:pPr>
        <w:pStyle w:val="BodyTextNumbered"/>
        <w:numPr>
          <w:ilvl w:val="0"/>
          <w:numId w:val="0"/>
        </w:numPr>
        <w:spacing w:line="360" w:lineRule="auto"/>
        <w:jc w:val="both"/>
        <w:rPr>
          <w:rFonts w:cs="Calibri"/>
          <w:color w:val="000000"/>
          <w:szCs w:val="20"/>
        </w:rPr>
      </w:pPr>
      <w:r w:rsidRPr="005C2294">
        <w:rPr>
          <w:rFonts w:cs="Calibri"/>
          <w:color w:val="000000"/>
          <w:szCs w:val="20"/>
        </w:rPr>
        <w:t>The meeting noted the significant relevance of involving the Commission for Hydrology and the Commission for Agricultural Meteorology in the Satcom forum in addition to JCOMM. It noted the common requirements for low data volumes and suitable packages that would facilitate the implementation of early warning systems.</w:t>
      </w:r>
    </w:p>
    <w:p w:rsidR="00C62897" w:rsidRPr="005C2294" w:rsidRDefault="00C62897" w:rsidP="005C2294">
      <w:pPr>
        <w:spacing w:line="360" w:lineRule="auto"/>
        <w:rPr>
          <w:rFonts w:ascii="Verdana" w:hAnsi="Verdana"/>
          <w:sz w:val="20"/>
          <w:szCs w:val="20"/>
        </w:rPr>
      </w:pPr>
    </w:p>
    <w:p w:rsidR="00C62897" w:rsidRPr="005C2294" w:rsidRDefault="00C62897" w:rsidP="005C2294">
      <w:pPr>
        <w:pStyle w:val="BodyTextNumbered"/>
        <w:numPr>
          <w:ilvl w:val="0"/>
          <w:numId w:val="0"/>
        </w:numPr>
        <w:spacing w:before="0" w:after="0" w:line="360" w:lineRule="auto"/>
        <w:jc w:val="both"/>
        <w:rPr>
          <w:rFonts w:cs="Calibri"/>
          <w:color w:val="000000"/>
          <w:szCs w:val="20"/>
        </w:rPr>
      </w:pPr>
      <w:r w:rsidRPr="005C2294">
        <w:rPr>
          <w:szCs w:val="20"/>
        </w:rPr>
        <w:fldChar w:fldCharType="begin"/>
      </w:r>
      <w:r w:rsidRPr="005C2294">
        <w:rPr>
          <w:szCs w:val="20"/>
        </w:rPr>
        <w:instrText xml:space="preserve"> REF Agenda_Item \h </w:instrText>
      </w:r>
      <w:r w:rsidR="005C2294" w:rsidRPr="005C2294">
        <w:rPr>
          <w:szCs w:val="20"/>
        </w:rPr>
        <w:instrText xml:space="preserve"> \* MERGEFORMAT </w:instrText>
      </w:r>
      <w:r w:rsidRPr="005C2294">
        <w:rPr>
          <w:szCs w:val="20"/>
        </w:rPr>
      </w:r>
      <w:r w:rsidRPr="005C2294">
        <w:rPr>
          <w:szCs w:val="20"/>
        </w:rPr>
        <w:fldChar w:fldCharType="separate"/>
      </w:r>
      <w:r w:rsidRPr="005C2294">
        <w:rPr>
          <w:noProof/>
          <w:szCs w:val="20"/>
        </w:rPr>
        <w:t>11.1</w:t>
      </w:r>
      <w:r w:rsidRPr="005C2294">
        <w:rPr>
          <w:szCs w:val="20"/>
        </w:rPr>
        <w:fldChar w:fldCharType="end"/>
      </w:r>
      <w:r w:rsidRPr="005C2294">
        <w:rPr>
          <w:szCs w:val="20"/>
        </w:rPr>
        <w:t xml:space="preserve">.7 </w:t>
      </w:r>
      <w:r w:rsidRPr="005C2294">
        <w:rPr>
          <w:rFonts w:cs="Calibri"/>
          <w:color w:val="000000"/>
          <w:szCs w:val="20"/>
        </w:rPr>
        <w:t xml:space="preserve">The meeting had two sessions on Satcom users. Both sessions were chaired by Mr Johan Stander (South Africa), vice-chair of Satcom, Co-President of JCOMM and representative of EC-PORS. The session included a </w:t>
      </w:r>
      <w:hyperlink w:anchor="_A8.1_Statement_from" w:history="1">
        <w:r w:rsidRPr="005C2294">
          <w:rPr>
            <w:rStyle w:val="Hyperlink"/>
            <w:rFonts w:cs="Calibri"/>
            <w:color w:val="000000"/>
            <w:szCs w:val="20"/>
            <w:u w:val="none"/>
          </w:rPr>
          <w:t>statement from the Assistant Secretary General of WMO</w:t>
        </w:r>
      </w:hyperlink>
      <w:r w:rsidRPr="005C2294">
        <w:rPr>
          <w:rFonts w:cs="Calibri"/>
          <w:color w:val="000000"/>
          <w:szCs w:val="20"/>
        </w:rPr>
        <w:t>, Dr Wenjian Zhang while the following presentations were fitting and seeks further investigation. “</w:t>
      </w:r>
      <w:hyperlink w:anchor="_A8.2_The_challenges" w:history="1">
        <w:r w:rsidRPr="005C2294">
          <w:rPr>
            <w:rStyle w:val="Hyperlink"/>
            <w:rFonts w:cs="Calibri"/>
            <w:color w:val="000000"/>
            <w:szCs w:val="20"/>
            <w:u w:val="none"/>
          </w:rPr>
          <w:t>The challenges of accessing Antarctic meteorological data in near real-time</w:t>
        </w:r>
      </w:hyperlink>
      <w:r w:rsidRPr="005C2294">
        <w:rPr>
          <w:rStyle w:val="Hyperlink"/>
          <w:rFonts w:cs="Calibri"/>
          <w:color w:val="000000"/>
          <w:szCs w:val="20"/>
          <w:u w:val="none"/>
        </w:rPr>
        <w:t xml:space="preserve">, </w:t>
      </w:r>
      <w:hyperlink w:anchor="_A8.3_Development_of" w:history="1">
        <w:r w:rsidRPr="005C2294">
          <w:rPr>
            <w:rStyle w:val="Hyperlink"/>
            <w:rFonts w:cs="Calibri"/>
            <w:color w:val="000000"/>
            <w:szCs w:val="20"/>
            <w:u w:val="none"/>
          </w:rPr>
          <w:t>Development of the Global Cryosphere Watch (GCW)</w:t>
        </w:r>
      </w:hyperlink>
      <w:r w:rsidRPr="005C2294">
        <w:rPr>
          <w:rStyle w:val="Hyperlink"/>
          <w:rFonts w:cs="Calibri"/>
          <w:color w:val="000000"/>
          <w:szCs w:val="20"/>
          <w:u w:val="none"/>
        </w:rPr>
        <w:t xml:space="preserve"> </w:t>
      </w:r>
      <w:hyperlink w:anchor="_A8.4_Support_to" w:history="1">
        <w:r w:rsidRPr="005C2294">
          <w:rPr>
            <w:rStyle w:val="Hyperlink"/>
            <w:rFonts w:cs="Calibri"/>
            <w:color w:val="000000"/>
            <w:szCs w:val="20"/>
            <w:u w:val="none"/>
          </w:rPr>
          <w:t>Support to now-casting and real time reporting</w:t>
        </w:r>
      </w:hyperlink>
      <w:r w:rsidRPr="005C2294">
        <w:rPr>
          <w:rFonts w:cs="Calibri"/>
          <w:color w:val="000000"/>
          <w:szCs w:val="20"/>
        </w:rPr>
        <w:t xml:space="preserve">”. </w:t>
      </w:r>
    </w:p>
    <w:p w:rsidR="00C62897" w:rsidRPr="005C2294" w:rsidRDefault="00C62897" w:rsidP="005C2294">
      <w:pPr>
        <w:pStyle w:val="BodyTextNumbered"/>
        <w:numPr>
          <w:ilvl w:val="0"/>
          <w:numId w:val="0"/>
        </w:numPr>
        <w:spacing w:line="360" w:lineRule="auto"/>
        <w:jc w:val="both"/>
        <w:rPr>
          <w:rFonts w:cs="Calibri"/>
          <w:color w:val="000000"/>
          <w:szCs w:val="20"/>
        </w:rPr>
      </w:pPr>
      <w:r w:rsidRPr="005C2294">
        <w:rPr>
          <w:rFonts w:cs="Calibri"/>
          <w:color w:val="000000"/>
          <w:szCs w:val="20"/>
        </w:rPr>
        <w:t xml:space="preserve">Mr Stander noted that, as indicated by the equipment manufacturers, many countries cannot cope with the pricing models for satcom services. He emphasised that this would be worse for least developed countries, small island developing states and small land locked countries and that supporting such countries should be a priority for Satcom and therefore </w:t>
      </w:r>
      <w:bookmarkStart w:id="11" w:name="_Toc463467407"/>
      <w:r w:rsidRPr="005C2294">
        <w:rPr>
          <w:rFonts w:cs="Calibri"/>
          <w:color w:val="000000"/>
          <w:szCs w:val="20"/>
        </w:rPr>
        <w:t>Satcom should pay special attention to LDCs, SIDS, etc with an aim to facilitating their use of satcom systems.</w:t>
      </w:r>
      <w:bookmarkEnd w:id="11"/>
    </w:p>
    <w:p w:rsidR="00C62897" w:rsidRPr="005C2294" w:rsidRDefault="00C62897" w:rsidP="005C2294">
      <w:pPr>
        <w:pStyle w:val="BodyTextNumbered"/>
        <w:numPr>
          <w:ilvl w:val="0"/>
          <w:numId w:val="0"/>
        </w:numPr>
        <w:spacing w:line="360" w:lineRule="auto"/>
        <w:jc w:val="both"/>
        <w:rPr>
          <w:rFonts w:cs="Calibri"/>
          <w:color w:val="000000"/>
          <w:szCs w:val="20"/>
        </w:rPr>
      </w:pPr>
      <w:r w:rsidRPr="005C2294">
        <w:rPr>
          <w:rFonts w:cs="Calibri"/>
          <w:color w:val="000000"/>
          <w:szCs w:val="20"/>
        </w:rPr>
        <w:t>The meeting noted that observing systems deployment and operation is driven by the needs of the services and research activities that use them. It agreed that, there is a real need to identify telecommunications necessary to meet observation system requirements with an aim to fully develop flexible pricing models that better match the users’ needs. Satcom services should also take into consideration other user requirements identified by equipment manufacturers and users. These included the different needs for: simplex and duplex communications, short burst and low volume data requirements, latency metrics, automatic and delayed activation of systems (including on demand or random activation for alerting systems). It also noted that some needs could be addressed by the equipment and terminal manufacturers such as robustness for operating in extreme environments, ability for basic I/O and programming of terminals and use of off the shelf solutions that can be applied across networks.</w:t>
      </w:r>
    </w:p>
    <w:p w:rsidR="00C62897" w:rsidRPr="005C2294" w:rsidRDefault="00C62897" w:rsidP="005C2294">
      <w:pPr>
        <w:pStyle w:val="Action"/>
        <w:numPr>
          <w:ilvl w:val="0"/>
          <w:numId w:val="0"/>
        </w:numPr>
        <w:spacing w:line="360" w:lineRule="auto"/>
        <w:jc w:val="both"/>
        <w:rPr>
          <w:rFonts w:cs="Calibri"/>
          <w:color w:val="000000"/>
          <w:szCs w:val="20"/>
        </w:rPr>
      </w:pPr>
      <w:bookmarkStart w:id="12" w:name="_Toc463467399"/>
      <w:r w:rsidRPr="005C2294">
        <w:rPr>
          <w:rFonts w:cs="Calibri"/>
          <w:color w:val="000000"/>
          <w:szCs w:val="20"/>
        </w:rPr>
        <w:t>Satcom should work with satcom providers with an aim to introducing more flexible and focused access plans enabling greater use of satcom systems to facilitate new services.</w:t>
      </w:r>
      <w:bookmarkEnd w:id="12"/>
    </w:p>
    <w:p w:rsidR="00C62897" w:rsidRPr="005C2294" w:rsidRDefault="00C62897" w:rsidP="005C2294">
      <w:pPr>
        <w:pStyle w:val="BodyTextNumbered"/>
        <w:numPr>
          <w:ilvl w:val="0"/>
          <w:numId w:val="0"/>
        </w:numPr>
        <w:spacing w:line="360" w:lineRule="auto"/>
        <w:jc w:val="both"/>
        <w:rPr>
          <w:rFonts w:cs="Calibri"/>
          <w:color w:val="000000"/>
          <w:szCs w:val="20"/>
        </w:rPr>
      </w:pPr>
      <w:r w:rsidRPr="005C2294">
        <w:rPr>
          <w:rFonts w:cs="Calibri"/>
          <w:color w:val="000000"/>
          <w:szCs w:val="20"/>
        </w:rPr>
        <w:t>The meeting decided that for suppliers to be able to address the above, Satcom should take the lead in identifying use cases that show the range of needs and applications as an initial priority. This should involve two components. First a survey of WMO and IOC members and building on the information call for case studies.</w:t>
      </w:r>
    </w:p>
    <w:p w:rsidR="00C62897" w:rsidRPr="005C2294" w:rsidRDefault="00C62897" w:rsidP="005C2294">
      <w:pPr>
        <w:pStyle w:val="Action"/>
        <w:numPr>
          <w:ilvl w:val="0"/>
          <w:numId w:val="0"/>
        </w:numPr>
        <w:spacing w:line="360" w:lineRule="auto"/>
        <w:jc w:val="both"/>
        <w:rPr>
          <w:rFonts w:cs="Calibri"/>
          <w:color w:val="000000"/>
          <w:szCs w:val="20"/>
        </w:rPr>
      </w:pPr>
      <w:bookmarkStart w:id="13" w:name="_Toc463467400"/>
      <w:r w:rsidRPr="005C2294">
        <w:rPr>
          <w:rFonts w:cs="Calibri"/>
          <w:color w:val="000000"/>
          <w:szCs w:val="20"/>
        </w:rPr>
        <w:t xml:space="preserve">Conduct a market survey. The chair will coordinate with the vice-chair, WMO and IOC secretariats to prepare the survey, circulate this to the Satcom executive council for review and then distribute through WMO and IOC channels. For WMO, this will be the WIS Focal Points. </w:t>
      </w:r>
      <w:bookmarkEnd w:id="13"/>
    </w:p>
    <w:p w:rsidR="00C62897" w:rsidRPr="005C2294" w:rsidRDefault="00C62897" w:rsidP="005C2294">
      <w:pPr>
        <w:pStyle w:val="BodyTextNumbered"/>
        <w:numPr>
          <w:ilvl w:val="0"/>
          <w:numId w:val="0"/>
        </w:numPr>
        <w:spacing w:line="360" w:lineRule="auto"/>
        <w:jc w:val="both"/>
        <w:rPr>
          <w:rFonts w:cs="Calibri"/>
          <w:color w:val="000000"/>
          <w:szCs w:val="20"/>
          <w:lang w:eastAsia="ja-JP"/>
        </w:rPr>
      </w:pPr>
      <w:r w:rsidRPr="005C2294">
        <w:rPr>
          <w:rFonts w:cs="Calibri"/>
          <w:color w:val="000000"/>
          <w:szCs w:val="20"/>
        </w:rPr>
        <w:t>The meeting noted a common need among manufacturers’ users and the users participating in Satcom2016 and recognized the importance of early warning systems as a part of the climate adaptation strategies being put in place. It noted that Eumetsat has a special channel to support such activity and that Inmarsat has within its terms of reference</w:t>
      </w:r>
      <w:r w:rsidR="00390154">
        <w:rPr>
          <w:rFonts w:cs="Calibri"/>
          <w:color w:val="000000"/>
          <w:szCs w:val="20"/>
        </w:rPr>
        <w:t xml:space="preserve"> (annex 3)</w:t>
      </w:r>
      <w:r w:rsidRPr="005C2294">
        <w:rPr>
          <w:rFonts w:cs="Calibri"/>
          <w:color w:val="000000"/>
          <w:szCs w:val="20"/>
        </w:rPr>
        <w:t xml:space="preserve"> a role in supporting emergencies at sea. It agreed that all satcom providers should be made aware of this societal </w:t>
      </w:r>
      <w:r w:rsidRPr="005C2294">
        <w:rPr>
          <w:rFonts w:cs="Calibri"/>
          <w:color w:val="000000"/>
          <w:szCs w:val="20"/>
        </w:rPr>
        <w:lastRenderedPageBreak/>
        <w:t>need and to seek their support in establishing a special package under the WMO disaster risk reduction programme.</w:t>
      </w:r>
    </w:p>
    <w:p w:rsidR="00C62897" w:rsidRPr="005C2294" w:rsidRDefault="00C62897" w:rsidP="005C2294">
      <w:pPr>
        <w:pStyle w:val="Action"/>
        <w:numPr>
          <w:ilvl w:val="0"/>
          <w:numId w:val="0"/>
        </w:numPr>
        <w:spacing w:line="360" w:lineRule="auto"/>
        <w:jc w:val="both"/>
        <w:rPr>
          <w:rFonts w:cs="Calibri"/>
          <w:color w:val="000000"/>
          <w:szCs w:val="20"/>
        </w:rPr>
      </w:pPr>
      <w:bookmarkStart w:id="14" w:name="_Toc463467402"/>
      <w:r w:rsidRPr="005C2294">
        <w:rPr>
          <w:rFonts w:cs="Calibri"/>
          <w:color w:val="000000"/>
          <w:szCs w:val="20"/>
        </w:rPr>
        <w:t>Explore the possibility of establishing a “WMO branded disaster alerting tariff” considering hydrological community (flood warnings) as a test case and find candidate projects. Establish contacts with networks at senior level (use WMO brand) and try and build a consensus.</w:t>
      </w:r>
      <w:bookmarkEnd w:id="14"/>
    </w:p>
    <w:p w:rsidR="00C62897" w:rsidRPr="005C2294" w:rsidRDefault="00C62897" w:rsidP="005C2294">
      <w:pPr>
        <w:pStyle w:val="BodyTextNumbered"/>
        <w:numPr>
          <w:ilvl w:val="0"/>
          <w:numId w:val="0"/>
        </w:numPr>
        <w:spacing w:line="360" w:lineRule="auto"/>
        <w:jc w:val="both"/>
        <w:rPr>
          <w:rFonts w:cs="Calibri"/>
          <w:color w:val="000000"/>
          <w:szCs w:val="20"/>
        </w:rPr>
      </w:pPr>
      <w:r w:rsidRPr="005C2294">
        <w:rPr>
          <w:rFonts w:cs="Calibri"/>
          <w:color w:val="000000"/>
          <w:szCs w:val="20"/>
        </w:rPr>
        <w:t>The meeting noted that many of the identified needs of users were available from some providers but the users were not aware of these services or simply did not know how to go about accessing them. This was typified by the slow uptake of Eumetsat’s high data rate services and by the availability of special channels for alerting systems. The meeting agreed that the chair should update the Satcom Buyers Guide as it would be very beneficial. It noted that the Guide could be published as a formal WMO numbered publication and could be accompanied by a web page containing more dynamic and recent information.</w:t>
      </w:r>
    </w:p>
    <w:p w:rsidR="00031899" w:rsidRPr="005C2294" w:rsidRDefault="00031899" w:rsidP="005C2294">
      <w:pPr>
        <w:spacing w:line="360" w:lineRule="auto"/>
        <w:rPr>
          <w:rFonts w:ascii="Verdana" w:hAnsi="Verdana"/>
          <w:sz w:val="20"/>
          <w:szCs w:val="20"/>
        </w:rPr>
      </w:pPr>
    </w:p>
    <w:p w:rsidR="00C62897" w:rsidRPr="005C2294" w:rsidRDefault="00C62897" w:rsidP="005C2294">
      <w:pPr>
        <w:pStyle w:val="Decision"/>
        <w:numPr>
          <w:ilvl w:val="0"/>
          <w:numId w:val="0"/>
        </w:numPr>
        <w:spacing w:line="360" w:lineRule="auto"/>
        <w:jc w:val="both"/>
        <w:rPr>
          <w:rFonts w:cs="Calibri"/>
          <w:color w:val="000000"/>
          <w:szCs w:val="20"/>
        </w:rPr>
      </w:pPr>
      <w:r w:rsidRPr="005C2294">
        <w:rPr>
          <w:color w:val="000000" w:themeColor="text1"/>
          <w:szCs w:val="20"/>
        </w:rPr>
        <w:fldChar w:fldCharType="begin"/>
      </w:r>
      <w:r w:rsidRPr="005C2294">
        <w:rPr>
          <w:color w:val="000000" w:themeColor="text1"/>
          <w:szCs w:val="20"/>
        </w:rPr>
        <w:instrText xml:space="preserve"> REF Agenda_Item \h </w:instrText>
      </w:r>
      <w:r w:rsidR="005C2294" w:rsidRPr="005C2294">
        <w:rPr>
          <w:color w:val="000000" w:themeColor="text1"/>
          <w:szCs w:val="20"/>
        </w:rPr>
        <w:instrText xml:space="preserve"> \* MERGEFORMAT </w:instrText>
      </w:r>
      <w:r w:rsidRPr="005C2294">
        <w:rPr>
          <w:color w:val="000000" w:themeColor="text1"/>
          <w:szCs w:val="20"/>
        </w:rPr>
      </w:r>
      <w:r w:rsidRPr="005C2294">
        <w:rPr>
          <w:color w:val="000000" w:themeColor="text1"/>
          <w:szCs w:val="20"/>
        </w:rPr>
        <w:fldChar w:fldCharType="separate"/>
      </w:r>
      <w:r w:rsidRPr="005C2294">
        <w:rPr>
          <w:noProof/>
          <w:color w:val="000000" w:themeColor="text1"/>
          <w:szCs w:val="20"/>
        </w:rPr>
        <w:t>11.1</w:t>
      </w:r>
      <w:r w:rsidRPr="005C2294">
        <w:rPr>
          <w:color w:val="000000" w:themeColor="text1"/>
          <w:szCs w:val="20"/>
        </w:rPr>
        <w:fldChar w:fldCharType="end"/>
      </w:r>
      <w:r w:rsidRPr="005C2294">
        <w:rPr>
          <w:color w:val="000000" w:themeColor="text1"/>
          <w:szCs w:val="20"/>
        </w:rPr>
        <w:t xml:space="preserve">.8  </w:t>
      </w:r>
      <w:bookmarkStart w:id="15" w:name="_Toc463467408"/>
      <w:r w:rsidRPr="005C2294">
        <w:rPr>
          <w:rFonts w:cs="Calibri"/>
          <w:color w:val="000000" w:themeColor="text1"/>
          <w:szCs w:val="20"/>
        </w:rPr>
        <w:t xml:space="preserve">The meeting unanimously elected Dr Michael Prior-Jones (UK) as the Chair of Satcom and Mr Johan </w:t>
      </w:r>
      <w:r w:rsidRPr="005C2294">
        <w:rPr>
          <w:rFonts w:cs="Calibri"/>
          <w:color w:val="000000"/>
          <w:szCs w:val="20"/>
        </w:rPr>
        <w:t>Stander (South Africa) as the vice-chair.</w:t>
      </w:r>
      <w:bookmarkEnd w:id="15"/>
    </w:p>
    <w:p w:rsidR="00C62897" w:rsidRPr="005C2294" w:rsidRDefault="00C62897" w:rsidP="005C2294">
      <w:pPr>
        <w:pStyle w:val="BodyTextNumbered"/>
        <w:numPr>
          <w:ilvl w:val="0"/>
          <w:numId w:val="0"/>
        </w:numPr>
        <w:spacing w:line="360" w:lineRule="auto"/>
        <w:jc w:val="both"/>
        <w:rPr>
          <w:rFonts w:cs="Calibri"/>
          <w:color w:val="000000"/>
          <w:szCs w:val="20"/>
        </w:rPr>
      </w:pPr>
      <w:r w:rsidRPr="005C2294">
        <w:rPr>
          <w:rFonts w:cs="Calibri"/>
          <w:color w:val="000000"/>
          <w:szCs w:val="20"/>
        </w:rPr>
        <w:t>The chair presented the list of candidates, noting that with the retirement of Mr Tom Gross from IOC of UNESCO, that he was unable to fill the IOC secretariat position as this time. The meeting reviewed the list of candidates, including three positions proposed by the chair (B. Hodge representing Australia, S.Burns representing CGMS and D.Meldrum representing the wider user community).</w:t>
      </w:r>
    </w:p>
    <w:p w:rsidR="00C62897" w:rsidRPr="005C2294" w:rsidRDefault="0096584D" w:rsidP="00031899">
      <w:pPr>
        <w:rPr>
          <w:rFonts w:ascii="Verdana" w:hAnsi="Verdana"/>
          <w:sz w:val="20"/>
          <w:szCs w:val="20"/>
        </w:rPr>
      </w:pPr>
      <w:r w:rsidRPr="0096584D">
        <w:rPr>
          <w:rFonts w:ascii="Verdana" w:hAnsi="Verdana"/>
          <w:sz w:val="20"/>
          <w:szCs w:val="20"/>
        </w:rPr>
        <w:t>The meeting noted the close link between the work of the Joint Tariff Agreement (JTA) and the goals of Satcom and the importance of representation of the JTA on Satcom.</w:t>
      </w:r>
    </w:p>
    <w:p w:rsidR="00031899" w:rsidRPr="005C2294" w:rsidRDefault="00031899" w:rsidP="00031899">
      <w:pPr>
        <w:rPr>
          <w:rFonts w:ascii="Verdana" w:hAnsi="Verdana"/>
          <w:sz w:val="20"/>
          <w:szCs w:val="20"/>
        </w:rPr>
      </w:pPr>
    </w:p>
    <w:p w:rsidR="00031899" w:rsidRPr="005C2294" w:rsidRDefault="00031899" w:rsidP="00031899">
      <w:pPr>
        <w:rPr>
          <w:rFonts w:ascii="Verdana" w:hAnsi="Verdana"/>
          <w:sz w:val="20"/>
          <w:szCs w:val="20"/>
        </w:rPr>
      </w:pPr>
      <w:r w:rsidRPr="005C2294">
        <w:rPr>
          <w:rFonts w:ascii="Verdana" w:hAnsi="Verdana"/>
          <w:sz w:val="20"/>
          <w:szCs w:val="20"/>
        </w:rPr>
        <w:fldChar w:fldCharType="begin"/>
      </w:r>
      <w:r w:rsidRPr="005C2294">
        <w:rPr>
          <w:rFonts w:ascii="Verdana" w:hAnsi="Verdana"/>
          <w:sz w:val="20"/>
          <w:szCs w:val="20"/>
        </w:rPr>
        <w:instrText xml:space="preserve"> REF Agenda_Item \h </w:instrText>
      </w:r>
      <w:r w:rsidR="005C2294" w:rsidRPr="005C2294">
        <w:rPr>
          <w:rFonts w:ascii="Verdana" w:hAnsi="Verdana"/>
          <w:sz w:val="20"/>
          <w:szCs w:val="20"/>
        </w:rPr>
        <w:instrText xml:space="preserve"> \* MERGEFORMAT </w:instrText>
      </w:r>
      <w:r w:rsidRPr="005C2294">
        <w:rPr>
          <w:rFonts w:ascii="Verdana" w:hAnsi="Verdana"/>
          <w:sz w:val="20"/>
          <w:szCs w:val="20"/>
        </w:rPr>
      </w:r>
      <w:r w:rsidRPr="005C2294">
        <w:rPr>
          <w:rFonts w:ascii="Verdana" w:hAnsi="Verdana"/>
          <w:sz w:val="20"/>
          <w:szCs w:val="20"/>
        </w:rPr>
        <w:fldChar w:fldCharType="separate"/>
      </w:r>
      <w:r w:rsidR="00347DA9" w:rsidRPr="005C2294">
        <w:rPr>
          <w:rFonts w:ascii="Verdana" w:hAnsi="Verdana"/>
          <w:noProof/>
          <w:sz w:val="20"/>
          <w:szCs w:val="20"/>
        </w:rPr>
        <w:t>11.1</w:t>
      </w:r>
      <w:r w:rsidRPr="005C2294">
        <w:rPr>
          <w:rFonts w:ascii="Verdana" w:hAnsi="Verdana"/>
          <w:sz w:val="20"/>
          <w:szCs w:val="20"/>
        </w:rPr>
        <w:fldChar w:fldCharType="end"/>
      </w:r>
      <w:r w:rsidRPr="005C2294">
        <w:rPr>
          <w:rFonts w:ascii="Verdana" w:hAnsi="Verdana"/>
          <w:sz w:val="20"/>
          <w:szCs w:val="20"/>
        </w:rPr>
        <w:t>.</w:t>
      </w:r>
      <w:r w:rsidR="005C2294">
        <w:rPr>
          <w:rFonts w:ascii="Verdana" w:hAnsi="Verdana"/>
          <w:sz w:val="20"/>
          <w:szCs w:val="20"/>
        </w:rPr>
        <w:t>9</w:t>
      </w:r>
      <w:r w:rsidRPr="005C2294">
        <w:rPr>
          <w:rFonts w:ascii="Verdana" w:hAnsi="Verdana"/>
          <w:sz w:val="20"/>
          <w:szCs w:val="20"/>
        </w:rPr>
        <w:tab/>
      </w:r>
      <w:r w:rsidRPr="005C2294">
        <w:rPr>
          <w:rFonts w:ascii="Verdana" w:hAnsi="Verdana"/>
          <w:b/>
          <w:sz w:val="20"/>
          <w:szCs w:val="20"/>
        </w:rPr>
        <w:t xml:space="preserve">The meeting </w:t>
      </w:r>
      <w:r w:rsidR="00390154">
        <w:rPr>
          <w:rFonts w:ascii="Verdana" w:hAnsi="Verdana"/>
          <w:b/>
          <w:sz w:val="20"/>
          <w:szCs w:val="20"/>
        </w:rPr>
        <w:t xml:space="preserve">adopted </w:t>
      </w:r>
      <w:r w:rsidRPr="005C2294">
        <w:rPr>
          <w:rFonts w:ascii="Verdana" w:hAnsi="Verdana"/>
          <w:b/>
          <w:sz w:val="20"/>
          <w:szCs w:val="20"/>
        </w:rPr>
        <w:t>the following recommendations</w:t>
      </w:r>
      <w:r w:rsidRPr="005C2294">
        <w:rPr>
          <w:rFonts w:ascii="Verdana" w:hAnsi="Verdana"/>
          <w:sz w:val="20"/>
          <w:szCs w:val="20"/>
        </w:rPr>
        <w:t>:</w:t>
      </w:r>
    </w:p>
    <w:p w:rsidR="00031899" w:rsidRPr="005C2294" w:rsidRDefault="00031899" w:rsidP="00031899">
      <w:pPr>
        <w:rPr>
          <w:rFonts w:ascii="Verdana" w:hAnsi="Verdana"/>
          <w:sz w:val="20"/>
          <w:szCs w:val="20"/>
        </w:rPr>
      </w:pPr>
    </w:p>
    <w:p w:rsidR="00136598" w:rsidRPr="00136598" w:rsidRDefault="00136598" w:rsidP="0064328D">
      <w:pPr>
        <w:pStyle w:val="WMOList1"/>
      </w:pPr>
      <w:r>
        <w:t>(i)</w:t>
      </w:r>
      <w:r w:rsidRPr="00136598">
        <w:tab/>
        <w:t>Involve manufactures in the development of use cases demonstrating the user requirements and potential uptake.</w:t>
      </w:r>
    </w:p>
    <w:p w:rsidR="00136598" w:rsidRPr="00136598" w:rsidRDefault="00136598" w:rsidP="0064328D">
      <w:pPr>
        <w:pStyle w:val="WMOList1"/>
      </w:pPr>
      <w:r>
        <w:t>(ii)</w:t>
      </w:r>
      <w:r w:rsidRPr="00136598">
        <w:tab/>
        <w:t>Satcom should pay special attention to LDCs, SIDS, etc with an aim to facilitating their use of satcom systems.</w:t>
      </w:r>
    </w:p>
    <w:p w:rsidR="00136598" w:rsidRPr="00136598" w:rsidRDefault="00136598" w:rsidP="0064328D">
      <w:pPr>
        <w:pStyle w:val="WMOList1"/>
      </w:pPr>
      <w:r>
        <w:t>(iii)</w:t>
      </w:r>
      <w:r w:rsidRPr="00136598">
        <w:tab/>
        <w:t>The meeting unanimously elected Dr Michael Prior-Jones (UK) as the Chair of Satcom and Mr Johan Stander (South Africa) as the vice-chair.</w:t>
      </w:r>
    </w:p>
    <w:p w:rsidR="00136598" w:rsidRPr="00136598" w:rsidRDefault="00136598" w:rsidP="0064328D">
      <w:pPr>
        <w:pStyle w:val="WMOList1"/>
      </w:pPr>
      <w:r>
        <w:t>(iv)</w:t>
      </w:r>
      <w:r w:rsidRPr="00136598">
        <w:tab/>
        <w:t>The meeting agreed to having JTA as a sub-programme of Satcom and a representative on the executive committee</w:t>
      </w:r>
      <w:r w:rsidR="00390154">
        <w:t xml:space="preserve"> </w:t>
      </w:r>
      <w:r w:rsidR="00390154">
        <w:rPr>
          <w:rFonts w:cs="Calibri"/>
          <w:color w:val="000000"/>
          <w:szCs w:val="20"/>
        </w:rPr>
        <w:t>(annex 2)</w:t>
      </w:r>
    </w:p>
    <w:p w:rsidR="00136598" w:rsidRPr="00136598" w:rsidRDefault="00136598" w:rsidP="0064328D">
      <w:pPr>
        <w:pStyle w:val="WMOList1"/>
      </w:pPr>
      <w:r>
        <w:t>(v)</w:t>
      </w:r>
      <w:r w:rsidRPr="00136598">
        <w:tab/>
        <w:t xml:space="preserve">The meeting agreed to the membership of the Satcom Executive Committee as per Annex </w:t>
      </w:r>
      <w:r w:rsidR="00390154">
        <w:t>2</w:t>
      </w:r>
      <w:r w:rsidRPr="00136598">
        <w:t xml:space="preserve"> noting that IOC secretariat will provide someone for the ICO secretariat position later.</w:t>
      </w:r>
    </w:p>
    <w:p w:rsidR="00136598" w:rsidRPr="00136598" w:rsidRDefault="00136598" w:rsidP="0064328D">
      <w:pPr>
        <w:pStyle w:val="WMOList1"/>
      </w:pPr>
      <w:r>
        <w:t>(vi)</w:t>
      </w:r>
      <w:r w:rsidRPr="00136598">
        <w:tab/>
        <w:t xml:space="preserve">Update the Terms of Reference of the Satcom Executive Committee and Membership as proposed in Annex </w:t>
      </w:r>
      <w:r w:rsidR="00390154">
        <w:t>3</w:t>
      </w:r>
      <w:r w:rsidRPr="00136598">
        <w:t>.</w:t>
      </w:r>
    </w:p>
    <w:p w:rsidR="00C62897" w:rsidRPr="005C2294" w:rsidRDefault="00136598" w:rsidP="0064328D">
      <w:pPr>
        <w:pStyle w:val="WMOList1"/>
      </w:pPr>
      <w:r>
        <w:lastRenderedPageBreak/>
        <w:t>(vii)</w:t>
      </w:r>
      <w:r w:rsidRPr="00136598">
        <w:tab/>
        <w:t>Current membership of Satcom will be those who registered for Satcom2016. Future registrations can be online or via normal WMO/IOC notification processes.</w:t>
      </w:r>
    </w:p>
    <w:p w:rsidR="00031899" w:rsidRPr="005C2294" w:rsidRDefault="00031899" w:rsidP="0064328D">
      <w:pPr>
        <w:pStyle w:val="WMOResList1"/>
      </w:pPr>
    </w:p>
    <w:p w:rsidR="00031899" w:rsidRPr="005C2294" w:rsidRDefault="00031899" w:rsidP="00031899">
      <w:pPr>
        <w:rPr>
          <w:rFonts w:ascii="Verdana" w:hAnsi="Verdana"/>
          <w:szCs w:val="22"/>
        </w:rPr>
      </w:pPr>
    </w:p>
    <w:p w:rsidR="00031899" w:rsidRPr="005C2294" w:rsidRDefault="00031899" w:rsidP="00031899">
      <w:pPr>
        <w:rPr>
          <w:rFonts w:ascii="Verdana" w:hAnsi="Verdana"/>
          <w:szCs w:val="22"/>
        </w:rPr>
      </w:pPr>
      <w:r w:rsidRPr="005C2294">
        <w:rPr>
          <w:rFonts w:ascii="Verdana" w:hAnsi="Verdana"/>
          <w:szCs w:val="22"/>
        </w:rPr>
        <w:fldChar w:fldCharType="begin"/>
      </w:r>
      <w:r w:rsidRPr="005C2294">
        <w:rPr>
          <w:rFonts w:ascii="Verdana" w:hAnsi="Verdana"/>
          <w:szCs w:val="22"/>
        </w:rPr>
        <w:instrText xml:space="preserve"> REF Agenda_Item \h </w:instrText>
      </w:r>
      <w:r w:rsidR="005C2294">
        <w:rPr>
          <w:rFonts w:ascii="Verdana" w:hAnsi="Verdana"/>
          <w:szCs w:val="22"/>
        </w:rPr>
        <w:instrText xml:space="preserve"> \* MERGEFORMAT </w:instrText>
      </w:r>
      <w:r w:rsidRPr="005C2294">
        <w:rPr>
          <w:rFonts w:ascii="Verdana" w:hAnsi="Verdana"/>
          <w:szCs w:val="22"/>
        </w:rPr>
      </w:r>
      <w:r w:rsidRPr="005C2294">
        <w:rPr>
          <w:rFonts w:ascii="Verdana" w:hAnsi="Verdana"/>
          <w:szCs w:val="22"/>
        </w:rPr>
        <w:fldChar w:fldCharType="separate"/>
      </w:r>
      <w:r w:rsidR="00347DA9" w:rsidRPr="005C2294">
        <w:rPr>
          <w:rFonts w:ascii="Verdana" w:hAnsi="Verdana"/>
          <w:noProof/>
        </w:rPr>
        <w:t>11.1</w:t>
      </w:r>
      <w:r w:rsidRPr="005C2294">
        <w:rPr>
          <w:rFonts w:ascii="Verdana" w:hAnsi="Verdana"/>
          <w:szCs w:val="22"/>
        </w:rPr>
        <w:fldChar w:fldCharType="end"/>
      </w:r>
      <w:r w:rsidRPr="005C2294">
        <w:rPr>
          <w:rFonts w:ascii="Verdana" w:hAnsi="Verdana"/>
          <w:szCs w:val="22"/>
        </w:rPr>
        <w:t>.</w:t>
      </w:r>
      <w:r w:rsidR="005C2294">
        <w:rPr>
          <w:rFonts w:ascii="Verdana" w:hAnsi="Verdana"/>
          <w:szCs w:val="22"/>
        </w:rPr>
        <w:t>10</w:t>
      </w:r>
      <w:r w:rsidRPr="005C2294">
        <w:rPr>
          <w:rFonts w:ascii="Verdana" w:hAnsi="Verdana"/>
          <w:szCs w:val="22"/>
        </w:rPr>
        <w:tab/>
      </w:r>
      <w:r w:rsidRPr="005C2294">
        <w:rPr>
          <w:rFonts w:ascii="Verdana" w:hAnsi="Verdana"/>
          <w:b/>
          <w:szCs w:val="22"/>
        </w:rPr>
        <w:t>The meeting decided on the following action items</w:t>
      </w:r>
      <w:r w:rsidRPr="005C2294">
        <w:rPr>
          <w:rFonts w:ascii="Verdana" w:hAnsi="Verdana"/>
          <w:szCs w:val="22"/>
        </w:rPr>
        <w:t>:</w:t>
      </w:r>
    </w:p>
    <w:p w:rsidR="00031899" w:rsidRPr="005C2294" w:rsidRDefault="00031899" w:rsidP="00031899">
      <w:pPr>
        <w:rPr>
          <w:rFonts w:ascii="Verdana" w:hAnsi="Verdana"/>
          <w:szCs w:val="22"/>
        </w:rPr>
      </w:pPr>
    </w:p>
    <w:p w:rsidR="00136598" w:rsidRPr="0064328D" w:rsidRDefault="00136598" w:rsidP="0064328D">
      <w:pPr>
        <w:pStyle w:val="WMOList1"/>
      </w:pPr>
      <w:r w:rsidRPr="00390154">
        <w:rPr>
          <w:b/>
          <w:bCs/>
        </w:rPr>
        <w:t>Action1</w:t>
      </w:r>
      <w:r w:rsidRPr="0064328D">
        <w:t xml:space="preserve"> Address the need for guidance on how to handle silent, obsolete or other problematic stations.</w:t>
      </w:r>
    </w:p>
    <w:p w:rsidR="00136598" w:rsidRPr="0064328D" w:rsidRDefault="00136598" w:rsidP="0064328D">
      <w:pPr>
        <w:pStyle w:val="WMOList1"/>
      </w:pPr>
      <w:r w:rsidRPr="00390154">
        <w:rPr>
          <w:b/>
          <w:bCs/>
        </w:rPr>
        <w:t>Action2</w:t>
      </w:r>
      <w:r w:rsidRPr="0064328D">
        <w:tab/>
        <w:t>Investigate if Satcom should concern itself with spectrum management issues and if so what would this involve and how should Satcom go about this?</w:t>
      </w:r>
    </w:p>
    <w:p w:rsidR="00136598" w:rsidRPr="0064328D" w:rsidRDefault="00136598" w:rsidP="0064328D">
      <w:pPr>
        <w:pStyle w:val="WMOList1"/>
      </w:pPr>
      <w:r w:rsidRPr="00390154">
        <w:rPr>
          <w:b/>
          <w:bCs/>
        </w:rPr>
        <w:t>Action3</w:t>
      </w:r>
      <w:r w:rsidRPr="0064328D">
        <w:tab/>
        <w:t>Operators to provide a brief statement on future plans, bandwidth and capacity to the Chair of Satcom.</w:t>
      </w:r>
    </w:p>
    <w:p w:rsidR="00136598" w:rsidRPr="0064328D" w:rsidRDefault="00136598" w:rsidP="0064328D">
      <w:pPr>
        <w:pStyle w:val="WMOList1"/>
      </w:pPr>
      <w:r w:rsidRPr="00390154">
        <w:rPr>
          <w:b/>
          <w:bCs/>
        </w:rPr>
        <w:t>Action4</w:t>
      </w:r>
      <w:r w:rsidRPr="0064328D">
        <w:tab/>
        <w:t>Monitor the potential pros and cons of utilising small satellites as a part of future solutions and service systems.</w:t>
      </w:r>
    </w:p>
    <w:p w:rsidR="00136598" w:rsidRPr="0064328D" w:rsidRDefault="00136598" w:rsidP="0064328D">
      <w:pPr>
        <w:pStyle w:val="WMOList1"/>
      </w:pPr>
      <w:r w:rsidRPr="00390154">
        <w:rPr>
          <w:b/>
          <w:bCs/>
        </w:rPr>
        <w:t>Action5</w:t>
      </w:r>
      <w:r w:rsidRPr="0064328D">
        <w:tab/>
        <w:t>Prof. Byong-Lyol Lee (President CAgM) to brief CAgM management group on Satcom and their potential participation</w:t>
      </w:r>
    </w:p>
    <w:p w:rsidR="00136598" w:rsidRPr="0064328D" w:rsidRDefault="00136598" w:rsidP="0064328D">
      <w:pPr>
        <w:pStyle w:val="WMOList1"/>
      </w:pPr>
      <w:r w:rsidRPr="00390154">
        <w:rPr>
          <w:b/>
          <w:bCs/>
        </w:rPr>
        <w:t>Action6</w:t>
      </w:r>
      <w:r w:rsidRPr="0064328D">
        <w:tab/>
        <w:t>Mr Johan Stander (Co-president JCOMM) to brief  president of CHy on Satcom and their potential participation.</w:t>
      </w:r>
    </w:p>
    <w:p w:rsidR="00136598" w:rsidRPr="0064328D" w:rsidRDefault="00136598" w:rsidP="0064328D">
      <w:pPr>
        <w:pStyle w:val="WMOList1"/>
      </w:pPr>
      <w:r w:rsidRPr="00390154">
        <w:rPr>
          <w:b/>
          <w:bCs/>
        </w:rPr>
        <w:t>Action7</w:t>
      </w:r>
      <w:r w:rsidRPr="0064328D">
        <w:tab/>
        <w:t>Satcom should work with satcom providers with an aim to introducing more flexible and focused access plans enabling greater use of satcom systems to facilitate new services.</w:t>
      </w:r>
    </w:p>
    <w:p w:rsidR="00136598" w:rsidRPr="0064328D" w:rsidRDefault="00136598" w:rsidP="0064328D">
      <w:pPr>
        <w:pStyle w:val="WMOList1"/>
      </w:pPr>
      <w:r w:rsidRPr="00390154">
        <w:rPr>
          <w:b/>
          <w:bCs/>
        </w:rPr>
        <w:t>Action8</w:t>
      </w:r>
      <w:r w:rsidRPr="0064328D">
        <w:tab/>
        <w:t>Conduct a market survey. The chair will coordinate with the vice-chair, WMO and IOC secretariats and Mr Simon Van Dries to prepare the survey, circulate this to the Satcom executive council for review and then distribute through WMO and IOC channels. For WMO, this will be the WIS Focal Points. Mr Stander will liaise with IOC.</w:t>
      </w:r>
    </w:p>
    <w:p w:rsidR="00136598" w:rsidRPr="0064328D" w:rsidRDefault="00136598" w:rsidP="0064328D">
      <w:pPr>
        <w:pStyle w:val="WMOList1"/>
      </w:pPr>
      <w:r w:rsidRPr="00390154">
        <w:rPr>
          <w:b/>
          <w:bCs/>
        </w:rPr>
        <w:t>Action9</w:t>
      </w:r>
      <w:r w:rsidRPr="0064328D">
        <w:tab/>
        <w:t>Identify case studies on satcom requirements, draw up call for case studies and example template and send out via official channels and via personal contacts</w:t>
      </w:r>
    </w:p>
    <w:p w:rsidR="00136598" w:rsidRPr="0064328D" w:rsidRDefault="00136598" w:rsidP="0064328D">
      <w:pPr>
        <w:pStyle w:val="WMOList1"/>
      </w:pPr>
      <w:r w:rsidRPr="00390154">
        <w:rPr>
          <w:b/>
          <w:bCs/>
        </w:rPr>
        <w:t>Action10</w:t>
      </w:r>
      <w:r w:rsidRPr="0064328D">
        <w:tab/>
        <w:t>Explore the possibility of establishing a “WMO branded disaster alerting tariff” considering hydrological community (flood warnings) as a test case and find candidate projects. Establish contacts with networks at senior level (use WMO brand) and try and build a consensus.</w:t>
      </w:r>
    </w:p>
    <w:p w:rsidR="00136598" w:rsidRPr="0064328D" w:rsidRDefault="00136598" w:rsidP="0064328D">
      <w:pPr>
        <w:pStyle w:val="WMOList1"/>
      </w:pPr>
      <w:r w:rsidRPr="00390154">
        <w:rPr>
          <w:b/>
          <w:bCs/>
        </w:rPr>
        <w:t>Action11</w:t>
      </w:r>
      <w:r w:rsidRPr="0064328D">
        <w:tab/>
        <w:t>The chair to review and update the Satcom Buyers Guide. Satcom will investigate web hosting options (WMO to host, IOC to link or mirror)</w:t>
      </w:r>
    </w:p>
    <w:p w:rsidR="00136598" w:rsidRPr="0064328D" w:rsidRDefault="00136598" w:rsidP="0064328D">
      <w:pPr>
        <w:pStyle w:val="WMOList1"/>
      </w:pPr>
      <w:r w:rsidRPr="00390154">
        <w:rPr>
          <w:b/>
          <w:bCs/>
        </w:rPr>
        <w:t>Action12</w:t>
      </w:r>
      <w:r w:rsidRPr="0064328D">
        <w:tab/>
        <w:t xml:space="preserve">Mr Johan Stander will liaise with JTA inviting them to formally confirm participation in Satcom as a sub-programme </w:t>
      </w:r>
    </w:p>
    <w:p w:rsidR="00136598" w:rsidRPr="0064328D" w:rsidRDefault="00136598" w:rsidP="0064328D">
      <w:pPr>
        <w:pStyle w:val="WMOList1"/>
      </w:pPr>
      <w:r w:rsidRPr="00390154">
        <w:rPr>
          <w:b/>
          <w:bCs/>
        </w:rPr>
        <w:t>Action13</w:t>
      </w:r>
      <w:r w:rsidRPr="0064328D">
        <w:tab/>
        <w:t>Investigation of a mechanism to allow random activation</w:t>
      </w:r>
    </w:p>
    <w:p w:rsidR="00136598" w:rsidRPr="0064328D" w:rsidRDefault="00136598" w:rsidP="0064328D">
      <w:pPr>
        <w:pStyle w:val="WMOList1"/>
      </w:pPr>
      <w:r w:rsidRPr="00390154">
        <w:rPr>
          <w:b/>
          <w:bCs/>
        </w:rPr>
        <w:t>Action14</w:t>
      </w:r>
      <w:r w:rsidRPr="0064328D">
        <w:tab/>
        <w:t>Look into training and outreach, starting with a standard set of slides and help desk contact.</w:t>
      </w:r>
    </w:p>
    <w:p w:rsidR="00C62897" w:rsidRPr="005C2294" w:rsidRDefault="005C2294" w:rsidP="005C2294">
      <w:pPr>
        <w:widowControl w:val="0"/>
        <w:tabs>
          <w:tab w:val="left" w:pos="1134"/>
        </w:tabs>
        <w:rPr>
          <w:rFonts w:ascii="Verdana" w:hAnsi="Verdana"/>
        </w:rPr>
      </w:pPr>
      <w:r w:rsidRPr="005C2294">
        <w:rPr>
          <w:rFonts w:ascii="Verdana" w:hAnsi="Verdana"/>
        </w:rPr>
        <w:t xml:space="preserve"> </w:t>
      </w:r>
    </w:p>
    <w:p w:rsidR="00031899" w:rsidRPr="005C2294" w:rsidRDefault="00031899" w:rsidP="00031899">
      <w:pPr>
        <w:rPr>
          <w:rFonts w:ascii="Verdana" w:hAnsi="Verdana"/>
          <w:szCs w:val="22"/>
        </w:rPr>
      </w:pPr>
    </w:p>
    <w:p w:rsidR="00031899" w:rsidRPr="005C2294" w:rsidRDefault="00031899" w:rsidP="00031899">
      <w:pPr>
        <w:autoSpaceDE w:val="0"/>
        <w:autoSpaceDN w:val="0"/>
        <w:adjustRightInd w:val="0"/>
        <w:rPr>
          <w:rFonts w:ascii="Verdana" w:hAnsi="Verdana"/>
          <w:b/>
        </w:rPr>
      </w:pPr>
      <w:r w:rsidRPr="005C2294">
        <w:rPr>
          <w:rFonts w:ascii="Verdana" w:hAnsi="Verdana"/>
          <w:b/>
          <w:caps/>
        </w:rPr>
        <w:t>-B-</w:t>
      </w:r>
      <w:r w:rsidRPr="005C2294">
        <w:rPr>
          <w:rFonts w:ascii="Verdana" w:hAnsi="Verdana"/>
          <w:b/>
          <w:caps/>
        </w:rPr>
        <w:tab/>
        <w:t>Background information</w:t>
      </w:r>
      <w:r w:rsidRPr="005C2294">
        <w:rPr>
          <w:rFonts w:ascii="Verdana" w:hAnsi="Verdana"/>
          <w:b/>
        </w:rPr>
        <w:t xml:space="preserve"> </w:t>
      </w:r>
      <w:r w:rsidRPr="005C2294">
        <w:rPr>
          <w:rFonts w:ascii="Verdana" w:hAnsi="Verdana"/>
          <w:i/>
        </w:rPr>
        <w:t>(if necessary, p</w:t>
      </w:r>
      <w:r w:rsidRPr="005C2294">
        <w:rPr>
          <w:rFonts w:ascii="Verdana" w:hAnsi="Verdana" w:cs="Arial"/>
          <w:i/>
          <w:szCs w:val="22"/>
        </w:rPr>
        <w:t>rovide additional material to further explain the information in part A but that will not be included in the report of the meeting</w:t>
      </w:r>
      <w:r w:rsidRPr="005C2294">
        <w:rPr>
          <w:rFonts w:ascii="Verdana" w:hAnsi="Verdana"/>
          <w:i/>
        </w:rPr>
        <w:t>)</w:t>
      </w:r>
    </w:p>
    <w:p w:rsidR="00031899" w:rsidRPr="005C2294" w:rsidRDefault="00031899" w:rsidP="00031899">
      <w:pPr>
        <w:rPr>
          <w:rFonts w:ascii="Verdana" w:hAnsi="Verdana"/>
        </w:rPr>
      </w:pPr>
    </w:p>
    <w:p w:rsidR="00031899" w:rsidRPr="005C2294" w:rsidRDefault="00031899" w:rsidP="00031899">
      <w:pPr>
        <w:jc w:val="both"/>
        <w:rPr>
          <w:rFonts w:ascii="Verdana" w:hAnsi="Verdana" w:cs="Arial"/>
          <w:szCs w:val="22"/>
        </w:rPr>
      </w:pPr>
    </w:p>
    <w:p w:rsidR="00031899" w:rsidRPr="005C2294" w:rsidRDefault="001A6D08" w:rsidP="001A6D08">
      <w:pPr>
        <w:tabs>
          <w:tab w:val="left" w:pos="840"/>
        </w:tabs>
        <w:jc w:val="center"/>
        <w:rPr>
          <w:rFonts w:ascii="Verdana" w:hAnsi="Verdana" w:cs="Arial"/>
          <w:szCs w:val="22"/>
        </w:rPr>
      </w:pPr>
      <w:r w:rsidRPr="005C2294">
        <w:rPr>
          <w:rFonts w:ascii="Verdana" w:hAnsi="Verdana" w:cs="Arial"/>
          <w:szCs w:val="22"/>
        </w:rPr>
        <w:lastRenderedPageBreak/>
        <w:t>_______________</w:t>
      </w:r>
    </w:p>
    <w:p w:rsidR="003065B3" w:rsidRPr="005C2294" w:rsidRDefault="003065B3">
      <w:pPr>
        <w:rPr>
          <w:rFonts w:ascii="Verdana" w:hAnsi="Verdana"/>
        </w:rPr>
        <w:sectPr w:rsidR="003065B3" w:rsidRPr="005C2294" w:rsidSect="00C155A2">
          <w:headerReference w:type="default" r:id="rId18"/>
          <w:footerReference w:type="default" r:id="rId19"/>
          <w:footerReference w:type="first" r:id="rId20"/>
          <w:pgSz w:w="11909" w:h="16834" w:code="9"/>
          <w:pgMar w:top="1152" w:right="1008" w:bottom="720" w:left="1008" w:header="576" w:footer="288" w:gutter="0"/>
          <w:pgNumType w:start="1"/>
          <w:cols w:space="720"/>
          <w:titlePg/>
          <w:docGrid w:linePitch="360"/>
        </w:sectPr>
      </w:pPr>
    </w:p>
    <w:p w:rsidR="00F2029C" w:rsidRPr="005C2294" w:rsidRDefault="003065B3" w:rsidP="003065B3">
      <w:pPr>
        <w:jc w:val="center"/>
        <w:rPr>
          <w:rFonts w:ascii="Verdana" w:hAnsi="Verdana"/>
          <w:b/>
          <w:caps/>
        </w:rPr>
      </w:pPr>
      <w:r w:rsidRPr="005C2294">
        <w:rPr>
          <w:rFonts w:ascii="Verdana" w:hAnsi="Verdana"/>
          <w:b/>
          <w:caps/>
        </w:rPr>
        <w:lastRenderedPageBreak/>
        <w:t>A</w:t>
      </w:r>
      <w:r w:rsidR="005C2294" w:rsidRPr="005C2294">
        <w:rPr>
          <w:rFonts w:ascii="Verdana" w:hAnsi="Verdana"/>
          <w:b/>
          <w:caps/>
        </w:rPr>
        <w:t>NNEX 1</w:t>
      </w:r>
    </w:p>
    <w:p w:rsidR="003065B3" w:rsidRPr="005C2294" w:rsidRDefault="003065B3">
      <w:pPr>
        <w:rPr>
          <w:rFonts w:ascii="Verdana" w:hAnsi="Verdana"/>
        </w:rPr>
      </w:pPr>
    </w:p>
    <w:p w:rsidR="005C2294" w:rsidRPr="00E52C2B" w:rsidRDefault="005C2294" w:rsidP="005C2294">
      <w:pPr>
        <w:rPr>
          <w:rFonts w:ascii="Verdana" w:eastAsia="Arial" w:hAnsi="Verdana"/>
          <w:sz w:val="20"/>
          <w:szCs w:val="22"/>
          <w:lang w:eastAsia="zh-TW"/>
        </w:rPr>
      </w:pPr>
      <w:r w:rsidRPr="00E52C2B">
        <w:br w:type="page"/>
      </w:r>
    </w:p>
    <w:p w:rsidR="005C2294" w:rsidRDefault="005C2294" w:rsidP="005C2294">
      <w:pPr>
        <w:rPr>
          <w:rFonts w:ascii="Arial Bold" w:hAnsi="Arial Bold" w:hint="eastAsia"/>
          <w:b/>
          <w:bCs/>
          <w:caps/>
          <w:kern w:val="32"/>
          <w:sz w:val="28"/>
          <w:szCs w:val="32"/>
        </w:rPr>
      </w:pPr>
      <w:bookmarkStart w:id="16" w:name="_Annex_2._Work"/>
      <w:bookmarkStart w:id="17" w:name="_Annex_3._Profile"/>
      <w:bookmarkStart w:id="18" w:name="_Annex_4_–"/>
      <w:bookmarkStart w:id="19" w:name="_Annex_4._List"/>
      <w:bookmarkStart w:id="20" w:name="_Annex_5._List"/>
      <w:bookmarkStart w:id="21" w:name="_Annex_6_–"/>
      <w:bookmarkStart w:id="22" w:name="_A6.1__CGMS"/>
      <w:bookmarkStart w:id="23" w:name="_A6.2__NOAA's"/>
      <w:bookmarkStart w:id="24" w:name="_A6.3__Meteosat"/>
      <w:bookmarkStart w:id="25" w:name="_A6.4_Argos_Data"/>
      <w:bookmarkStart w:id="26" w:name="_A6.5_Iridium_satellite"/>
      <w:bookmarkStart w:id="27" w:name="_A6.6_Orbcomm_satellite"/>
      <w:bookmarkStart w:id="28" w:name="_A6.7_Globalstar,_Thuraya"/>
      <w:bookmarkStart w:id="29" w:name="_A6.8_Inmarsat_BGAN"/>
      <w:bookmarkStart w:id="30" w:name="_Annex_7_–"/>
      <w:bookmarkStart w:id="31" w:name="_A7.1_Pacific_Gyre,"/>
      <w:bookmarkStart w:id="32" w:name="_A7.2_Rencos,_Satellite"/>
      <w:bookmarkStart w:id="33" w:name="_A7.3_SEBA_Hydrometrie,"/>
      <w:bookmarkStart w:id="34" w:name="_Annex_8_–"/>
      <w:bookmarkStart w:id="35" w:name="_A8.1_Statement_from"/>
      <w:bookmarkStart w:id="36" w:name="_A8.2_The_challenges"/>
      <w:bookmarkStart w:id="37" w:name="_A8.3_Development_of"/>
      <w:bookmarkStart w:id="38" w:name="_A8.4_Support_to"/>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r>
        <w:lastRenderedPageBreak/>
        <w:br w:type="page"/>
      </w:r>
    </w:p>
    <w:p w:rsidR="005C2294" w:rsidRDefault="005C2294" w:rsidP="005C2294">
      <w:pPr>
        <w:pStyle w:val="Heading1"/>
      </w:pPr>
      <w:bookmarkStart w:id="39" w:name="_Annex_9_–Tariffs"/>
      <w:bookmarkEnd w:id="39"/>
      <w:r>
        <w:lastRenderedPageBreak/>
        <w:t>Tariffs road map</w:t>
      </w:r>
    </w:p>
    <w:p w:rsidR="005C2294" w:rsidRPr="00E52C2B" w:rsidRDefault="005C2294" w:rsidP="005C2294">
      <w:pPr>
        <w:pStyle w:val="WMOBodyText"/>
        <w:rPr>
          <w:lang w:eastAsia="zh-CN"/>
        </w:rPr>
      </w:pPr>
    </w:p>
    <w:p w:rsidR="005C2294" w:rsidRDefault="005C2294" w:rsidP="005C2294">
      <w:pPr>
        <w:keepNext/>
      </w:pPr>
      <w:r w:rsidRPr="00202FB5">
        <w:rPr>
          <w:noProof/>
          <w:lang w:val="fr-FR" w:eastAsia="fr-FR"/>
        </w:rPr>
        <w:drawing>
          <wp:inline distT="0" distB="0" distL="0" distR="0" wp14:anchorId="100347E0" wp14:editId="68E9182A">
            <wp:extent cx="5632704" cy="4224529"/>
            <wp:effectExtent l="19050" t="19050" r="25400" b="2413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5642520" cy="4231891"/>
                    </a:xfrm>
                    <a:prstGeom prst="rect">
                      <a:avLst/>
                    </a:prstGeom>
                    <a:ln>
                      <a:solidFill>
                        <a:schemeClr val="tx1"/>
                      </a:solidFill>
                    </a:ln>
                  </pic:spPr>
                </pic:pic>
              </a:graphicData>
            </a:graphic>
          </wp:inline>
        </w:drawing>
      </w:r>
    </w:p>
    <w:p w:rsidR="005C2294" w:rsidRPr="00E52C2B" w:rsidRDefault="005C2294" w:rsidP="005C2294">
      <w:pPr>
        <w:pStyle w:val="WMOBodyText"/>
        <w:rPr>
          <w:lang w:eastAsia="zh-CN"/>
        </w:rPr>
      </w:pPr>
    </w:p>
    <w:p w:rsidR="005C2294" w:rsidRPr="00E52C2B" w:rsidRDefault="005C2294" w:rsidP="005C2294">
      <w:pPr>
        <w:pStyle w:val="Heading1"/>
      </w:pPr>
      <w:r w:rsidRPr="00E52C2B">
        <w:t xml:space="preserve">Annex </w:t>
      </w:r>
      <w:r w:rsidR="00390154">
        <w:t>2</w:t>
      </w:r>
      <w:r w:rsidRPr="00E52C2B">
        <w:t>. Elected Executive Committee</w:t>
      </w:r>
    </w:p>
    <w:tbl>
      <w:tblPr>
        <w:tblW w:w="501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0" w:type="dxa"/>
          <w:right w:w="0" w:type="dxa"/>
        </w:tblCellMar>
        <w:tblLook w:val="0420" w:firstRow="1" w:lastRow="0" w:firstColumn="0" w:lastColumn="0" w:noHBand="0" w:noVBand="1"/>
      </w:tblPr>
      <w:tblGrid>
        <w:gridCol w:w="2473"/>
        <w:gridCol w:w="4217"/>
        <w:gridCol w:w="3511"/>
      </w:tblGrid>
      <w:tr w:rsidR="005C2294" w:rsidRPr="00E52C2B" w:rsidTr="00136598">
        <w:trPr>
          <w:trHeight w:val="732"/>
        </w:trPr>
        <w:tc>
          <w:tcPr>
            <w:tcW w:w="1212" w:type="pct"/>
            <w:shd w:val="clear" w:color="auto" w:fill="auto"/>
            <w:tcMar>
              <w:top w:w="72" w:type="dxa"/>
              <w:left w:w="144" w:type="dxa"/>
              <w:bottom w:w="72" w:type="dxa"/>
              <w:right w:w="144" w:type="dxa"/>
            </w:tcMar>
            <w:hideMark/>
          </w:tcPr>
          <w:p w:rsidR="005C2294" w:rsidRPr="00E52C2B" w:rsidRDefault="005C2294" w:rsidP="00136598">
            <w:pPr>
              <w:rPr>
                <w:sz w:val="36"/>
                <w:szCs w:val="36"/>
              </w:rPr>
            </w:pPr>
            <w:r w:rsidRPr="00E52C2B">
              <w:rPr>
                <w:rFonts w:ascii="Calibri" w:hAnsi="Calibri"/>
                <w:b/>
                <w:bCs/>
                <w:kern w:val="24"/>
                <w:sz w:val="36"/>
                <w:szCs w:val="36"/>
              </w:rPr>
              <w:t>Name</w:t>
            </w:r>
          </w:p>
        </w:tc>
        <w:tc>
          <w:tcPr>
            <w:tcW w:w="2067" w:type="pct"/>
            <w:shd w:val="clear" w:color="auto" w:fill="auto"/>
            <w:tcMar>
              <w:top w:w="72" w:type="dxa"/>
              <w:left w:w="144" w:type="dxa"/>
              <w:bottom w:w="72" w:type="dxa"/>
              <w:right w:w="144" w:type="dxa"/>
            </w:tcMar>
            <w:hideMark/>
          </w:tcPr>
          <w:p w:rsidR="005C2294" w:rsidRPr="00E52C2B" w:rsidRDefault="005C2294" w:rsidP="00136598">
            <w:pPr>
              <w:rPr>
                <w:sz w:val="36"/>
                <w:szCs w:val="36"/>
              </w:rPr>
            </w:pPr>
            <w:r w:rsidRPr="00E52C2B">
              <w:rPr>
                <w:rFonts w:ascii="Calibri" w:hAnsi="Calibri"/>
                <w:b/>
                <w:bCs/>
                <w:kern w:val="24"/>
                <w:sz w:val="36"/>
                <w:szCs w:val="36"/>
              </w:rPr>
              <w:t>Role on EC</w:t>
            </w:r>
          </w:p>
        </w:tc>
        <w:tc>
          <w:tcPr>
            <w:tcW w:w="1721" w:type="pct"/>
            <w:shd w:val="clear" w:color="auto" w:fill="auto"/>
            <w:tcMar>
              <w:top w:w="72" w:type="dxa"/>
              <w:left w:w="144" w:type="dxa"/>
              <w:bottom w:w="72" w:type="dxa"/>
              <w:right w:w="144" w:type="dxa"/>
            </w:tcMar>
            <w:hideMark/>
          </w:tcPr>
          <w:p w:rsidR="005C2294" w:rsidRPr="00E52C2B" w:rsidRDefault="005C2294" w:rsidP="00136598">
            <w:pPr>
              <w:rPr>
                <w:sz w:val="36"/>
                <w:szCs w:val="36"/>
              </w:rPr>
            </w:pPr>
            <w:r w:rsidRPr="00E52C2B">
              <w:rPr>
                <w:rFonts w:ascii="Calibri" w:hAnsi="Calibri"/>
                <w:b/>
                <w:bCs/>
                <w:kern w:val="24"/>
                <w:sz w:val="36"/>
                <w:szCs w:val="36"/>
              </w:rPr>
              <w:t>Org or Country</w:t>
            </w:r>
          </w:p>
        </w:tc>
      </w:tr>
      <w:tr w:rsidR="005C2294" w:rsidRPr="00E52C2B" w:rsidTr="00136598">
        <w:trPr>
          <w:trHeight w:val="539"/>
        </w:trPr>
        <w:tc>
          <w:tcPr>
            <w:tcW w:w="1212" w:type="pct"/>
            <w:shd w:val="clear" w:color="auto" w:fill="auto"/>
            <w:tcMar>
              <w:top w:w="72" w:type="dxa"/>
              <w:left w:w="144" w:type="dxa"/>
              <w:bottom w:w="72" w:type="dxa"/>
              <w:right w:w="144" w:type="dxa"/>
            </w:tcMar>
            <w:hideMark/>
          </w:tcPr>
          <w:p w:rsidR="005C2294" w:rsidRPr="00E52C2B" w:rsidRDefault="005C2294" w:rsidP="00136598">
            <w:pPr>
              <w:pStyle w:val="WMOBodyText"/>
            </w:pPr>
            <w:r w:rsidRPr="00E52C2B">
              <w:t>Michael Prior-Jones</w:t>
            </w:r>
          </w:p>
        </w:tc>
        <w:tc>
          <w:tcPr>
            <w:tcW w:w="2067" w:type="pct"/>
            <w:shd w:val="clear" w:color="auto" w:fill="auto"/>
            <w:tcMar>
              <w:top w:w="72" w:type="dxa"/>
              <w:left w:w="144" w:type="dxa"/>
              <w:bottom w:w="72" w:type="dxa"/>
              <w:right w:w="144" w:type="dxa"/>
            </w:tcMar>
            <w:hideMark/>
          </w:tcPr>
          <w:p w:rsidR="005C2294" w:rsidRPr="00E52C2B" w:rsidRDefault="005C2294" w:rsidP="00136598">
            <w:pPr>
              <w:pStyle w:val="WMOBodyText"/>
            </w:pPr>
            <w:r w:rsidRPr="00E52C2B">
              <w:t>Chairperson</w:t>
            </w:r>
          </w:p>
        </w:tc>
        <w:tc>
          <w:tcPr>
            <w:tcW w:w="1721" w:type="pct"/>
            <w:shd w:val="clear" w:color="auto" w:fill="auto"/>
            <w:tcMar>
              <w:top w:w="72" w:type="dxa"/>
              <w:left w:w="144" w:type="dxa"/>
              <w:bottom w:w="72" w:type="dxa"/>
              <w:right w:w="144" w:type="dxa"/>
            </w:tcMar>
            <w:hideMark/>
          </w:tcPr>
          <w:p w:rsidR="005C2294" w:rsidRPr="00E52C2B" w:rsidRDefault="005C2294" w:rsidP="00136598">
            <w:pPr>
              <w:pStyle w:val="WMOBodyText"/>
            </w:pPr>
            <w:r w:rsidRPr="00E52C2B">
              <w:t>UK</w:t>
            </w:r>
          </w:p>
        </w:tc>
      </w:tr>
      <w:tr w:rsidR="005C2294" w:rsidRPr="00E52C2B" w:rsidTr="00136598">
        <w:trPr>
          <w:trHeight w:val="539"/>
        </w:trPr>
        <w:tc>
          <w:tcPr>
            <w:tcW w:w="1212" w:type="pct"/>
            <w:shd w:val="clear" w:color="auto" w:fill="auto"/>
            <w:tcMar>
              <w:top w:w="72" w:type="dxa"/>
              <w:left w:w="144" w:type="dxa"/>
              <w:bottom w:w="72" w:type="dxa"/>
              <w:right w:w="144" w:type="dxa"/>
            </w:tcMar>
            <w:hideMark/>
          </w:tcPr>
          <w:p w:rsidR="005C2294" w:rsidRPr="00E52C2B" w:rsidRDefault="005C2294" w:rsidP="00136598">
            <w:pPr>
              <w:pStyle w:val="WMOBodyText"/>
            </w:pPr>
            <w:r w:rsidRPr="00E52C2B">
              <w:t>Johan Stander</w:t>
            </w:r>
          </w:p>
        </w:tc>
        <w:tc>
          <w:tcPr>
            <w:tcW w:w="2067" w:type="pct"/>
            <w:shd w:val="clear" w:color="auto" w:fill="auto"/>
            <w:tcMar>
              <w:top w:w="72" w:type="dxa"/>
              <w:left w:w="144" w:type="dxa"/>
              <w:bottom w:w="72" w:type="dxa"/>
              <w:right w:w="144" w:type="dxa"/>
            </w:tcMar>
            <w:hideMark/>
          </w:tcPr>
          <w:p w:rsidR="005C2294" w:rsidRPr="00E52C2B" w:rsidRDefault="005C2294" w:rsidP="00136598">
            <w:pPr>
              <w:pStyle w:val="WMOBodyText"/>
            </w:pPr>
            <w:r w:rsidRPr="00E52C2B">
              <w:t>Vice-chair</w:t>
            </w:r>
          </w:p>
        </w:tc>
        <w:tc>
          <w:tcPr>
            <w:tcW w:w="1721" w:type="pct"/>
            <w:shd w:val="clear" w:color="auto" w:fill="auto"/>
            <w:tcMar>
              <w:top w:w="72" w:type="dxa"/>
              <w:left w:w="144" w:type="dxa"/>
              <w:bottom w:w="72" w:type="dxa"/>
              <w:right w:w="144" w:type="dxa"/>
            </w:tcMar>
            <w:hideMark/>
          </w:tcPr>
          <w:p w:rsidR="005C2294" w:rsidRPr="00E52C2B" w:rsidRDefault="005C2294" w:rsidP="00136598">
            <w:pPr>
              <w:pStyle w:val="WMOBodyText"/>
            </w:pPr>
            <w:r w:rsidRPr="00E52C2B">
              <w:t>South Africa</w:t>
            </w:r>
          </w:p>
        </w:tc>
      </w:tr>
      <w:tr w:rsidR="005C2294" w:rsidRPr="00E52C2B" w:rsidTr="00136598">
        <w:trPr>
          <w:trHeight w:val="539"/>
        </w:trPr>
        <w:tc>
          <w:tcPr>
            <w:tcW w:w="1212" w:type="pct"/>
            <w:shd w:val="clear" w:color="auto" w:fill="auto"/>
            <w:tcMar>
              <w:top w:w="72" w:type="dxa"/>
              <w:left w:w="144" w:type="dxa"/>
              <w:bottom w:w="72" w:type="dxa"/>
              <w:right w:w="144" w:type="dxa"/>
            </w:tcMar>
            <w:hideMark/>
          </w:tcPr>
          <w:p w:rsidR="005C2294" w:rsidRPr="00E52C2B" w:rsidRDefault="005C2294" w:rsidP="00136598">
            <w:pPr>
              <w:pStyle w:val="WMOBodyText"/>
            </w:pPr>
            <w:r w:rsidRPr="00E52C2B">
              <w:t>Bryan Hodge*</w:t>
            </w:r>
          </w:p>
        </w:tc>
        <w:tc>
          <w:tcPr>
            <w:tcW w:w="2067" w:type="pct"/>
            <w:shd w:val="clear" w:color="auto" w:fill="auto"/>
            <w:tcMar>
              <w:top w:w="72" w:type="dxa"/>
              <w:left w:w="144" w:type="dxa"/>
              <w:bottom w:w="72" w:type="dxa"/>
              <w:right w:w="144" w:type="dxa"/>
            </w:tcMar>
            <w:hideMark/>
          </w:tcPr>
          <w:p w:rsidR="005C2294" w:rsidRPr="00E52C2B" w:rsidRDefault="005C2294" w:rsidP="00136598">
            <w:pPr>
              <w:pStyle w:val="WMOBodyText"/>
            </w:pPr>
            <w:r w:rsidRPr="00E52C2B">
              <w:t>Member representative</w:t>
            </w:r>
          </w:p>
        </w:tc>
        <w:tc>
          <w:tcPr>
            <w:tcW w:w="1721" w:type="pct"/>
            <w:shd w:val="clear" w:color="auto" w:fill="auto"/>
            <w:tcMar>
              <w:top w:w="72" w:type="dxa"/>
              <w:left w:w="144" w:type="dxa"/>
              <w:bottom w:w="72" w:type="dxa"/>
              <w:right w:w="144" w:type="dxa"/>
            </w:tcMar>
            <w:hideMark/>
          </w:tcPr>
          <w:p w:rsidR="005C2294" w:rsidRPr="00E52C2B" w:rsidRDefault="005C2294" w:rsidP="00136598">
            <w:pPr>
              <w:pStyle w:val="WMOBodyText"/>
            </w:pPr>
            <w:r w:rsidRPr="00E52C2B">
              <w:t xml:space="preserve">Australia </w:t>
            </w:r>
          </w:p>
        </w:tc>
      </w:tr>
      <w:tr w:rsidR="005C2294" w:rsidRPr="00E52C2B" w:rsidTr="00136598">
        <w:trPr>
          <w:trHeight w:val="539"/>
        </w:trPr>
        <w:tc>
          <w:tcPr>
            <w:tcW w:w="1212" w:type="pct"/>
            <w:shd w:val="clear" w:color="auto" w:fill="auto"/>
            <w:tcMar>
              <w:top w:w="72" w:type="dxa"/>
              <w:left w:w="144" w:type="dxa"/>
              <w:bottom w:w="72" w:type="dxa"/>
              <w:right w:w="144" w:type="dxa"/>
            </w:tcMar>
            <w:hideMark/>
          </w:tcPr>
          <w:p w:rsidR="005C2294" w:rsidRPr="00E52C2B" w:rsidRDefault="005C2294" w:rsidP="00136598">
            <w:pPr>
              <w:pStyle w:val="WMOBodyText"/>
            </w:pPr>
            <w:r w:rsidRPr="00E52C2B">
              <w:t>David Meldrum*</w:t>
            </w:r>
          </w:p>
        </w:tc>
        <w:tc>
          <w:tcPr>
            <w:tcW w:w="2067" w:type="pct"/>
            <w:shd w:val="clear" w:color="auto" w:fill="auto"/>
            <w:tcMar>
              <w:top w:w="72" w:type="dxa"/>
              <w:left w:w="144" w:type="dxa"/>
              <w:bottom w:w="72" w:type="dxa"/>
              <w:right w:w="144" w:type="dxa"/>
            </w:tcMar>
            <w:hideMark/>
          </w:tcPr>
          <w:p w:rsidR="005C2294" w:rsidRPr="00E52C2B" w:rsidRDefault="005C2294" w:rsidP="00136598">
            <w:pPr>
              <w:pStyle w:val="WMOBodyText"/>
            </w:pPr>
            <w:r w:rsidRPr="00E52C2B">
              <w:t>User community rep</w:t>
            </w:r>
          </w:p>
        </w:tc>
        <w:tc>
          <w:tcPr>
            <w:tcW w:w="1721" w:type="pct"/>
            <w:shd w:val="clear" w:color="auto" w:fill="auto"/>
            <w:tcMar>
              <w:top w:w="72" w:type="dxa"/>
              <w:left w:w="144" w:type="dxa"/>
              <w:bottom w:w="72" w:type="dxa"/>
              <w:right w:w="144" w:type="dxa"/>
            </w:tcMar>
            <w:hideMark/>
          </w:tcPr>
          <w:p w:rsidR="005C2294" w:rsidRPr="00E52C2B" w:rsidRDefault="005C2294" w:rsidP="00136598">
            <w:pPr>
              <w:pStyle w:val="WMOBodyText"/>
            </w:pPr>
            <w:r w:rsidRPr="00E52C2B">
              <w:t>UK</w:t>
            </w:r>
          </w:p>
        </w:tc>
      </w:tr>
      <w:tr w:rsidR="005C2294" w:rsidRPr="00E52C2B" w:rsidTr="00136598">
        <w:trPr>
          <w:trHeight w:val="539"/>
        </w:trPr>
        <w:tc>
          <w:tcPr>
            <w:tcW w:w="1212" w:type="pct"/>
            <w:shd w:val="clear" w:color="auto" w:fill="auto"/>
            <w:tcMar>
              <w:top w:w="72" w:type="dxa"/>
              <w:left w:w="144" w:type="dxa"/>
              <w:bottom w:w="72" w:type="dxa"/>
              <w:right w:w="144" w:type="dxa"/>
            </w:tcMar>
          </w:tcPr>
          <w:p w:rsidR="005C2294" w:rsidRPr="00E52C2B" w:rsidRDefault="005C2294" w:rsidP="00136598">
            <w:pPr>
              <w:pStyle w:val="WMOBodyText"/>
            </w:pPr>
            <w:r w:rsidRPr="00E52C2B">
              <w:t>Sean Burns*</w:t>
            </w:r>
          </w:p>
        </w:tc>
        <w:tc>
          <w:tcPr>
            <w:tcW w:w="2067" w:type="pct"/>
            <w:shd w:val="clear" w:color="auto" w:fill="auto"/>
            <w:tcMar>
              <w:top w:w="72" w:type="dxa"/>
              <w:left w:w="144" w:type="dxa"/>
              <w:bottom w:w="72" w:type="dxa"/>
              <w:right w:w="144" w:type="dxa"/>
            </w:tcMar>
          </w:tcPr>
          <w:p w:rsidR="005C2294" w:rsidRPr="00E52C2B" w:rsidRDefault="005C2294" w:rsidP="00136598">
            <w:pPr>
              <w:pStyle w:val="WMOBodyText"/>
            </w:pPr>
            <w:r w:rsidRPr="00E52C2B">
              <w:t>Meteorological Satellites</w:t>
            </w:r>
          </w:p>
        </w:tc>
        <w:tc>
          <w:tcPr>
            <w:tcW w:w="1721" w:type="pct"/>
            <w:shd w:val="clear" w:color="auto" w:fill="auto"/>
            <w:tcMar>
              <w:top w:w="72" w:type="dxa"/>
              <w:left w:w="144" w:type="dxa"/>
              <w:bottom w:w="72" w:type="dxa"/>
              <w:right w:w="144" w:type="dxa"/>
            </w:tcMar>
          </w:tcPr>
          <w:p w:rsidR="005C2294" w:rsidRPr="00E52C2B" w:rsidRDefault="005C2294" w:rsidP="00136598">
            <w:pPr>
              <w:pStyle w:val="WMOBodyText"/>
            </w:pPr>
            <w:r w:rsidRPr="00E52C2B">
              <w:t>CGMS</w:t>
            </w:r>
          </w:p>
        </w:tc>
      </w:tr>
      <w:tr w:rsidR="005C2294" w:rsidRPr="00E52C2B" w:rsidTr="00136598">
        <w:trPr>
          <w:trHeight w:val="539"/>
        </w:trPr>
        <w:tc>
          <w:tcPr>
            <w:tcW w:w="1212" w:type="pct"/>
            <w:shd w:val="clear" w:color="auto" w:fill="auto"/>
            <w:tcMar>
              <w:top w:w="72" w:type="dxa"/>
              <w:left w:w="144" w:type="dxa"/>
              <w:bottom w:w="72" w:type="dxa"/>
              <w:right w:w="144" w:type="dxa"/>
            </w:tcMar>
          </w:tcPr>
          <w:p w:rsidR="005C2294" w:rsidRPr="00E52C2B" w:rsidRDefault="005C2294" w:rsidP="00136598">
            <w:pPr>
              <w:pStyle w:val="WMOBodyText"/>
            </w:pPr>
            <w:r w:rsidRPr="00E52C2B">
              <w:t>Yann Bernard</w:t>
            </w:r>
          </w:p>
        </w:tc>
        <w:tc>
          <w:tcPr>
            <w:tcW w:w="2067" w:type="pct"/>
            <w:shd w:val="clear" w:color="auto" w:fill="auto"/>
            <w:tcMar>
              <w:top w:w="72" w:type="dxa"/>
              <w:left w:w="144" w:type="dxa"/>
              <w:bottom w:w="72" w:type="dxa"/>
              <w:right w:w="144" w:type="dxa"/>
            </w:tcMar>
          </w:tcPr>
          <w:p w:rsidR="005C2294" w:rsidRPr="00E52C2B" w:rsidRDefault="005C2294" w:rsidP="00136598">
            <w:pPr>
              <w:pStyle w:val="WMOBodyText"/>
            </w:pPr>
            <w:r w:rsidRPr="00E52C2B">
              <w:t>Operator rep</w:t>
            </w:r>
          </w:p>
        </w:tc>
        <w:tc>
          <w:tcPr>
            <w:tcW w:w="1721" w:type="pct"/>
            <w:shd w:val="clear" w:color="auto" w:fill="auto"/>
            <w:tcMar>
              <w:top w:w="72" w:type="dxa"/>
              <w:left w:w="144" w:type="dxa"/>
              <w:bottom w:w="72" w:type="dxa"/>
              <w:right w:w="144" w:type="dxa"/>
            </w:tcMar>
          </w:tcPr>
          <w:p w:rsidR="005C2294" w:rsidRPr="00E52C2B" w:rsidRDefault="005C2294" w:rsidP="00136598">
            <w:pPr>
              <w:pStyle w:val="WMOBodyText"/>
            </w:pPr>
            <w:r w:rsidRPr="00E52C2B">
              <w:t>CLS/ARGOS</w:t>
            </w:r>
          </w:p>
        </w:tc>
      </w:tr>
      <w:tr w:rsidR="005C2294" w:rsidRPr="00E52C2B" w:rsidTr="00136598">
        <w:trPr>
          <w:trHeight w:val="539"/>
        </w:trPr>
        <w:tc>
          <w:tcPr>
            <w:tcW w:w="1212" w:type="pct"/>
            <w:shd w:val="clear" w:color="auto" w:fill="auto"/>
            <w:tcMar>
              <w:top w:w="72" w:type="dxa"/>
              <w:left w:w="144" w:type="dxa"/>
              <w:bottom w:w="72" w:type="dxa"/>
              <w:right w:w="144" w:type="dxa"/>
            </w:tcMar>
            <w:hideMark/>
          </w:tcPr>
          <w:p w:rsidR="005C2294" w:rsidRPr="00E52C2B" w:rsidRDefault="005C2294" w:rsidP="00136598">
            <w:pPr>
              <w:pStyle w:val="WMOBodyText"/>
            </w:pPr>
            <w:r w:rsidRPr="00E52C2B">
              <w:t>Mariuxi Chavez</w:t>
            </w:r>
          </w:p>
        </w:tc>
        <w:tc>
          <w:tcPr>
            <w:tcW w:w="2067" w:type="pct"/>
            <w:shd w:val="clear" w:color="auto" w:fill="auto"/>
            <w:tcMar>
              <w:top w:w="72" w:type="dxa"/>
              <w:left w:w="144" w:type="dxa"/>
              <w:bottom w:w="72" w:type="dxa"/>
              <w:right w:w="144" w:type="dxa"/>
            </w:tcMar>
            <w:hideMark/>
          </w:tcPr>
          <w:p w:rsidR="005C2294" w:rsidRPr="00E52C2B" w:rsidRDefault="005C2294" w:rsidP="00136598">
            <w:pPr>
              <w:pStyle w:val="WMOBodyText"/>
            </w:pPr>
            <w:r w:rsidRPr="00E52C2B">
              <w:t>Operator rep</w:t>
            </w:r>
          </w:p>
        </w:tc>
        <w:tc>
          <w:tcPr>
            <w:tcW w:w="1721" w:type="pct"/>
            <w:shd w:val="clear" w:color="auto" w:fill="auto"/>
            <w:tcMar>
              <w:top w:w="72" w:type="dxa"/>
              <w:left w:w="144" w:type="dxa"/>
              <w:bottom w:w="72" w:type="dxa"/>
              <w:right w:w="144" w:type="dxa"/>
            </w:tcMar>
            <w:hideMark/>
          </w:tcPr>
          <w:p w:rsidR="005C2294" w:rsidRPr="00E52C2B" w:rsidRDefault="005C2294" w:rsidP="00136598">
            <w:pPr>
              <w:pStyle w:val="WMOBodyText"/>
            </w:pPr>
            <w:r w:rsidRPr="00E52C2B">
              <w:t>ORBCOMM</w:t>
            </w:r>
          </w:p>
        </w:tc>
      </w:tr>
      <w:tr w:rsidR="005C2294" w:rsidRPr="00E52C2B" w:rsidTr="00136598">
        <w:trPr>
          <w:trHeight w:val="539"/>
        </w:trPr>
        <w:tc>
          <w:tcPr>
            <w:tcW w:w="1212" w:type="pct"/>
            <w:shd w:val="clear" w:color="auto" w:fill="auto"/>
            <w:tcMar>
              <w:top w:w="72" w:type="dxa"/>
              <w:left w:w="144" w:type="dxa"/>
              <w:bottom w:w="72" w:type="dxa"/>
              <w:right w:w="144" w:type="dxa"/>
            </w:tcMar>
          </w:tcPr>
          <w:p w:rsidR="005C2294" w:rsidRPr="00E52C2B" w:rsidRDefault="005C2294" w:rsidP="00136598">
            <w:pPr>
              <w:pStyle w:val="WMOBodyText"/>
            </w:pPr>
            <w:r w:rsidRPr="00E52C2B">
              <w:t>Allan Place</w:t>
            </w:r>
          </w:p>
        </w:tc>
        <w:tc>
          <w:tcPr>
            <w:tcW w:w="2067" w:type="pct"/>
            <w:shd w:val="clear" w:color="auto" w:fill="auto"/>
            <w:tcMar>
              <w:top w:w="72" w:type="dxa"/>
              <w:left w:w="144" w:type="dxa"/>
              <w:bottom w:w="72" w:type="dxa"/>
              <w:right w:w="144" w:type="dxa"/>
            </w:tcMar>
          </w:tcPr>
          <w:p w:rsidR="005C2294" w:rsidRPr="00E52C2B" w:rsidRDefault="005C2294" w:rsidP="00136598">
            <w:pPr>
              <w:pStyle w:val="WMOBodyText"/>
            </w:pPr>
            <w:r w:rsidRPr="00E52C2B">
              <w:t>Operator rep</w:t>
            </w:r>
          </w:p>
        </w:tc>
        <w:tc>
          <w:tcPr>
            <w:tcW w:w="1721" w:type="pct"/>
            <w:shd w:val="clear" w:color="auto" w:fill="auto"/>
            <w:tcMar>
              <w:top w:w="72" w:type="dxa"/>
              <w:left w:w="144" w:type="dxa"/>
              <w:bottom w:w="72" w:type="dxa"/>
              <w:right w:w="144" w:type="dxa"/>
            </w:tcMar>
          </w:tcPr>
          <w:p w:rsidR="005C2294" w:rsidRPr="00E52C2B" w:rsidRDefault="005C2294" w:rsidP="00136598">
            <w:pPr>
              <w:pStyle w:val="WMOBodyText"/>
            </w:pPr>
            <w:r w:rsidRPr="00E52C2B">
              <w:t>JouBeh Technologies</w:t>
            </w:r>
          </w:p>
        </w:tc>
      </w:tr>
      <w:tr w:rsidR="005C2294" w:rsidRPr="00E52C2B" w:rsidTr="00136598">
        <w:trPr>
          <w:trHeight w:val="539"/>
        </w:trPr>
        <w:tc>
          <w:tcPr>
            <w:tcW w:w="1212" w:type="pct"/>
            <w:shd w:val="clear" w:color="auto" w:fill="auto"/>
            <w:tcMar>
              <w:top w:w="72" w:type="dxa"/>
              <w:left w:w="144" w:type="dxa"/>
              <w:bottom w:w="72" w:type="dxa"/>
              <w:right w:w="144" w:type="dxa"/>
            </w:tcMar>
            <w:hideMark/>
          </w:tcPr>
          <w:p w:rsidR="005C2294" w:rsidRPr="00E52C2B" w:rsidRDefault="005C2294" w:rsidP="00136598">
            <w:pPr>
              <w:pStyle w:val="WMOBodyText"/>
            </w:pPr>
            <w:r w:rsidRPr="00E52C2B">
              <w:lastRenderedPageBreak/>
              <w:t>Wolfgang Marxer</w:t>
            </w:r>
          </w:p>
        </w:tc>
        <w:tc>
          <w:tcPr>
            <w:tcW w:w="2067" w:type="pct"/>
            <w:shd w:val="clear" w:color="auto" w:fill="auto"/>
            <w:tcMar>
              <w:top w:w="72" w:type="dxa"/>
              <w:left w:w="144" w:type="dxa"/>
              <w:bottom w:w="72" w:type="dxa"/>
              <w:right w:w="144" w:type="dxa"/>
            </w:tcMar>
            <w:hideMark/>
          </w:tcPr>
          <w:p w:rsidR="005C2294" w:rsidRPr="00E52C2B" w:rsidRDefault="005C2294" w:rsidP="00136598">
            <w:pPr>
              <w:pStyle w:val="WMOBodyText"/>
            </w:pPr>
            <w:r w:rsidRPr="00E52C2B">
              <w:t>Manufacturer rep</w:t>
            </w:r>
          </w:p>
        </w:tc>
        <w:tc>
          <w:tcPr>
            <w:tcW w:w="1721" w:type="pct"/>
            <w:shd w:val="clear" w:color="auto" w:fill="auto"/>
            <w:tcMar>
              <w:top w:w="72" w:type="dxa"/>
              <w:left w:w="144" w:type="dxa"/>
              <w:bottom w:w="72" w:type="dxa"/>
              <w:right w:w="144" w:type="dxa"/>
            </w:tcMar>
            <w:hideMark/>
          </w:tcPr>
          <w:p w:rsidR="005C2294" w:rsidRPr="00E52C2B" w:rsidRDefault="005C2294" w:rsidP="00136598">
            <w:pPr>
              <w:pStyle w:val="WMOBodyText"/>
            </w:pPr>
            <w:r w:rsidRPr="00E52C2B">
              <w:t>SEBA Hydrometerologie</w:t>
            </w:r>
          </w:p>
        </w:tc>
      </w:tr>
      <w:tr w:rsidR="005C2294" w:rsidRPr="00E52C2B" w:rsidTr="00136598">
        <w:trPr>
          <w:trHeight w:val="539"/>
        </w:trPr>
        <w:tc>
          <w:tcPr>
            <w:tcW w:w="1212" w:type="pct"/>
            <w:shd w:val="clear" w:color="auto" w:fill="auto"/>
            <w:tcMar>
              <w:top w:w="72" w:type="dxa"/>
              <w:left w:w="144" w:type="dxa"/>
              <w:bottom w:w="72" w:type="dxa"/>
              <w:right w:w="144" w:type="dxa"/>
            </w:tcMar>
            <w:hideMark/>
          </w:tcPr>
          <w:p w:rsidR="005C2294" w:rsidRPr="00E52C2B" w:rsidRDefault="005C2294" w:rsidP="00136598">
            <w:pPr>
              <w:pStyle w:val="WMOBodyText"/>
            </w:pPr>
            <w:r w:rsidRPr="00E52C2B">
              <w:t>Andy Sybrandy</w:t>
            </w:r>
          </w:p>
        </w:tc>
        <w:tc>
          <w:tcPr>
            <w:tcW w:w="2067" w:type="pct"/>
            <w:shd w:val="clear" w:color="auto" w:fill="auto"/>
            <w:tcMar>
              <w:top w:w="72" w:type="dxa"/>
              <w:left w:w="144" w:type="dxa"/>
              <w:bottom w:w="72" w:type="dxa"/>
              <w:right w:w="144" w:type="dxa"/>
            </w:tcMar>
            <w:hideMark/>
          </w:tcPr>
          <w:p w:rsidR="005C2294" w:rsidRPr="00E52C2B" w:rsidRDefault="005C2294" w:rsidP="00136598">
            <w:pPr>
              <w:pStyle w:val="WMOBodyText"/>
            </w:pPr>
            <w:r w:rsidRPr="00E52C2B">
              <w:t>Manufacturer rep</w:t>
            </w:r>
          </w:p>
        </w:tc>
        <w:tc>
          <w:tcPr>
            <w:tcW w:w="1721" w:type="pct"/>
            <w:shd w:val="clear" w:color="auto" w:fill="auto"/>
            <w:tcMar>
              <w:top w:w="72" w:type="dxa"/>
              <w:left w:w="144" w:type="dxa"/>
              <w:bottom w:w="72" w:type="dxa"/>
              <w:right w:w="144" w:type="dxa"/>
            </w:tcMar>
            <w:hideMark/>
          </w:tcPr>
          <w:p w:rsidR="005C2294" w:rsidRPr="00E52C2B" w:rsidRDefault="005C2294" w:rsidP="00136598">
            <w:pPr>
              <w:pStyle w:val="WMOBodyText"/>
            </w:pPr>
            <w:r w:rsidRPr="00E52C2B">
              <w:t>Pacific Gyre</w:t>
            </w:r>
          </w:p>
        </w:tc>
      </w:tr>
      <w:tr w:rsidR="005C2294" w:rsidRPr="00E52C2B" w:rsidTr="00136598">
        <w:trPr>
          <w:trHeight w:val="539"/>
        </w:trPr>
        <w:tc>
          <w:tcPr>
            <w:tcW w:w="1212" w:type="pct"/>
            <w:shd w:val="clear" w:color="auto" w:fill="auto"/>
            <w:tcMar>
              <w:top w:w="72" w:type="dxa"/>
              <w:left w:w="144" w:type="dxa"/>
              <w:bottom w:w="72" w:type="dxa"/>
              <w:right w:w="144" w:type="dxa"/>
            </w:tcMar>
          </w:tcPr>
          <w:p w:rsidR="005C2294" w:rsidRPr="00E52C2B" w:rsidRDefault="005C2294" w:rsidP="00136598">
            <w:pPr>
              <w:pStyle w:val="WMOBodyText"/>
            </w:pPr>
            <w:r w:rsidRPr="00E52C2B">
              <w:t>Eric Locklear</w:t>
            </w:r>
          </w:p>
        </w:tc>
        <w:tc>
          <w:tcPr>
            <w:tcW w:w="2067" w:type="pct"/>
            <w:shd w:val="clear" w:color="auto" w:fill="auto"/>
            <w:tcMar>
              <w:top w:w="72" w:type="dxa"/>
              <w:left w:w="144" w:type="dxa"/>
              <w:bottom w:w="72" w:type="dxa"/>
              <w:right w:w="144" w:type="dxa"/>
            </w:tcMar>
          </w:tcPr>
          <w:p w:rsidR="005C2294" w:rsidRPr="00E52C2B" w:rsidRDefault="005C2294" w:rsidP="00136598">
            <w:pPr>
              <w:pStyle w:val="WMOBodyText"/>
            </w:pPr>
            <w:r w:rsidRPr="00E52C2B">
              <w:t>Subprogram - Joint Tariff Agreement</w:t>
            </w:r>
          </w:p>
        </w:tc>
        <w:tc>
          <w:tcPr>
            <w:tcW w:w="1721" w:type="pct"/>
            <w:shd w:val="clear" w:color="auto" w:fill="auto"/>
            <w:tcMar>
              <w:top w:w="72" w:type="dxa"/>
              <w:left w:w="144" w:type="dxa"/>
              <w:bottom w:w="72" w:type="dxa"/>
              <w:right w:w="144" w:type="dxa"/>
            </w:tcMar>
          </w:tcPr>
          <w:p w:rsidR="005C2294" w:rsidRPr="00E52C2B" w:rsidRDefault="005C2294" w:rsidP="00136598">
            <w:pPr>
              <w:pStyle w:val="WMOBodyText"/>
            </w:pPr>
            <w:r w:rsidRPr="00E52C2B">
              <w:t>JTA</w:t>
            </w:r>
          </w:p>
        </w:tc>
      </w:tr>
      <w:tr w:rsidR="005C2294" w:rsidRPr="00E52C2B" w:rsidTr="00136598">
        <w:trPr>
          <w:trHeight w:val="539"/>
        </w:trPr>
        <w:tc>
          <w:tcPr>
            <w:tcW w:w="1212" w:type="pct"/>
            <w:shd w:val="clear" w:color="auto" w:fill="auto"/>
            <w:tcMar>
              <w:top w:w="72" w:type="dxa"/>
              <w:left w:w="144" w:type="dxa"/>
              <w:bottom w:w="72" w:type="dxa"/>
              <w:right w:w="144" w:type="dxa"/>
            </w:tcMar>
            <w:hideMark/>
          </w:tcPr>
          <w:p w:rsidR="005C2294" w:rsidRPr="00E52C2B" w:rsidRDefault="005C2294" w:rsidP="00136598">
            <w:pPr>
              <w:pStyle w:val="WMOBodyText"/>
            </w:pPr>
            <w:r w:rsidRPr="00E52C2B">
              <w:t>&lt;position vacant&gt;</w:t>
            </w:r>
          </w:p>
        </w:tc>
        <w:tc>
          <w:tcPr>
            <w:tcW w:w="2067" w:type="pct"/>
            <w:shd w:val="clear" w:color="auto" w:fill="auto"/>
            <w:tcMar>
              <w:top w:w="72" w:type="dxa"/>
              <w:left w:w="144" w:type="dxa"/>
              <w:bottom w:w="72" w:type="dxa"/>
              <w:right w:w="144" w:type="dxa"/>
            </w:tcMar>
            <w:hideMark/>
          </w:tcPr>
          <w:p w:rsidR="005C2294" w:rsidRPr="00E52C2B" w:rsidRDefault="005C2294" w:rsidP="00136598">
            <w:pPr>
              <w:pStyle w:val="WMOBodyText"/>
            </w:pPr>
            <w:r w:rsidRPr="00E52C2B">
              <w:t>IOC secretariat</w:t>
            </w:r>
          </w:p>
        </w:tc>
        <w:tc>
          <w:tcPr>
            <w:tcW w:w="1721" w:type="pct"/>
            <w:shd w:val="clear" w:color="auto" w:fill="auto"/>
            <w:tcMar>
              <w:top w:w="72" w:type="dxa"/>
              <w:left w:w="144" w:type="dxa"/>
              <w:bottom w:w="72" w:type="dxa"/>
              <w:right w:w="144" w:type="dxa"/>
            </w:tcMar>
            <w:hideMark/>
          </w:tcPr>
          <w:p w:rsidR="005C2294" w:rsidRPr="00E52C2B" w:rsidRDefault="005C2294" w:rsidP="00136598">
            <w:pPr>
              <w:pStyle w:val="WMOBodyText"/>
            </w:pPr>
            <w:r w:rsidRPr="00E52C2B">
              <w:t>IOC</w:t>
            </w:r>
          </w:p>
        </w:tc>
      </w:tr>
      <w:tr w:rsidR="005C2294" w:rsidRPr="00E52C2B" w:rsidTr="00136598">
        <w:trPr>
          <w:trHeight w:val="539"/>
        </w:trPr>
        <w:tc>
          <w:tcPr>
            <w:tcW w:w="1212" w:type="pct"/>
            <w:shd w:val="clear" w:color="auto" w:fill="auto"/>
            <w:tcMar>
              <w:top w:w="72" w:type="dxa"/>
              <w:left w:w="144" w:type="dxa"/>
              <w:bottom w:w="72" w:type="dxa"/>
              <w:right w:w="144" w:type="dxa"/>
            </w:tcMar>
            <w:hideMark/>
          </w:tcPr>
          <w:p w:rsidR="005C2294" w:rsidRPr="00E52C2B" w:rsidRDefault="005C2294" w:rsidP="00136598">
            <w:pPr>
              <w:pStyle w:val="WMOBodyText"/>
            </w:pPr>
            <w:r w:rsidRPr="00E52C2B">
              <w:t>Remy Giraud</w:t>
            </w:r>
          </w:p>
        </w:tc>
        <w:tc>
          <w:tcPr>
            <w:tcW w:w="2067" w:type="pct"/>
            <w:shd w:val="clear" w:color="auto" w:fill="auto"/>
            <w:tcMar>
              <w:top w:w="72" w:type="dxa"/>
              <w:left w:w="144" w:type="dxa"/>
              <w:bottom w:w="72" w:type="dxa"/>
              <w:right w:w="144" w:type="dxa"/>
            </w:tcMar>
            <w:hideMark/>
          </w:tcPr>
          <w:p w:rsidR="005C2294" w:rsidRPr="00E52C2B" w:rsidRDefault="005C2294" w:rsidP="00136598">
            <w:pPr>
              <w:pStyle w:val="WMOBodyText"/>
            </w:pPr>
            <w:r w:rsidRPr="00E52C2B">
              <w:t>Liaison to WMO CBS</w:t>
            </w:r>
          </w:p>
        </w:tc>
        <w:tc>
          <w:tcPr>
            <w:tcW w:w="1721" w:type="pct"/>
            <w:shd w:val="clear" w:color="auto" w:fill="auto"/>
            <w:tcMar>
              <w:top w:w="72" w:type="dxa"/>
              <w:left w:w="144" w:type="dxa"/>
              <w:bottom w:w="72" w:type="dxa"/>
              <w:right w:w="144" w:type="dxa"/>
            </w:tcMar>
            <w:hideMark/>
          </w:tcPr>
          <w:p w:rsidR="005C2294" w:rsidRPr="00E52C2B" w:rsidRDefault="005C2294" w:rsidP="00136598">
            <w:pPr>
              <w:pStyle w:val="WMOBodyText"/>
            </w:pPr>
            <w:r w:rsidRPr="00E52C2B">
              <w:t>ET-CTS, CBS, WMO</w:t>
            </w:r>
          </w:p>
        </w:tc>
      </w:tr>
      <w:tr w:rsidR="005C2294" w:rsidRPr="00E52C2B" w:rsidTr="00136598">
        <w:trPr>
          <w:trHeight w:val="539"/>
        </w:trPr>
        <w:tc>
          <w:tcPr>
            <w:tcW w:w="1212" w:type="pct"/>
            <w:shd w:val="clear" w:color="auto" w:fill="auto"/>
            <w:tcMar>
              <w:top w:w="72" w:type="dxa"/>
              <w:left w:w="144" w:type="dxa"/>
              <w:bottom w:w="72" w:type="dxa"/>
              <w:right w:w="144" w:type="dxa"/>
            </w:tcMar>
            <w:hideMark/>
          </w:tcPr>
          <w:p w:rsidR="005C2294" w:rsidRPr="00E52C2B" w:rsidRDefault="005C2294" w:rsidP="00136598">
            <w:pPr>
              <w:pStyle w:val="WMOBodyText"/>
            </w:pPr>
            <w:r w:rsidRPr="00E52C2B">
              <w:t>David Thomas</w:t>
            </w:r>
          </w:p>
        </w:tc>
        <w:tc>
          <w:tcPr>
            <w:tcW w:w="2067" w:type="pct"/>
            <w:shd w:val="clear" w:color="auto" w:fill="auto"/>
            <w:tcMar>
              <w:top w:w="72" w:type="dxa"/>
              <w:left w:w="144" w:type="dxa"/>
              <w:bottom w:w="72" w:type="dxa"/>
              <w:right w:w="144" w:type="dxa"/>
            </w:tcMar>
            <w:hideMark/>
          </w:tcPr>
          <w:p w:rsidR="005C2294" w:rsidRPr="00E52C2B" w:rsidRDefault="005C2294" w:rsidP="00136598">
            <w:pPr>
              <w:pStyle w:val="WMOBodyText"/>
            </w:pPr>
            <w:r w:rsidRPr="00E52C2B">
              <w:t>WMO secretariat</w:t>
            </w:r>
          </w:p>
        </w:tc>
        <w:tc>
          <w:tcPr>
            <w:tcW w:w="1721" w:type="pct"/>
            <w:shd w:val="clear" w:color="auto" w:fill="auto"/>
            <w:tcMar>
              <w:top w:w="72" w:type="dxa"/>
              <w:left w:w="144" w:type="dxa"/>
              <w:bottom w:w="72" w:type="dxa"/>
              <w:right w:w="144" w:type="dxa"/>
            </w:tcMar>
            <w:hideMark/>
          </w:tcPr>
          <w:p w:rsidR="005C2294" w:rsidRPr="00E52C2B" w:rsidRDefault="005C2294" w:rsidP="00136598">
            <w:pPr>
              <w:pStyle w:val="WMOBodyText"/>
            </w:pPr>
            <w:r w:rsidRPr="00E52C2B">
              <w:t>WMO</w:t>
            </w:r>
          </w:p>
        </w:tc>
      </w:tr>
      <w:tr w:rsidR="005C2294" w:rsidRPr="00E52C2B" w:rsidTr="00136598">
        <w:trPr>
          <w:trHeight w:val="539"/>
        </w:trPr>
        <w:tc>
          <w:tcPr>
            <w:tcW w:w="1212" w:type="pct"/>
            <w:shd w:val="clear" w:color="auto" w:fill="auto"/>
            <w:tcMar>
              <w:top w:w="72" w:type="dxa"/>
              <w:left w:w="144" w:type="dxa"/>
              <w:bottom w:w="72" w:type="dxa"/>
              <w:right w:w="144" w:type="dxa"/>
            </w:tcMar>
            <w:hideMark/>
          </w:tcPr>
          <w:p w:rsidR="005C2294" w:rsidRPr="00E52C2B" w:rsidRDefault="005C2294" w:rsidP="00136598">
            <w:pPr>
              <w:pStyle w:val="WMOBodyText"/>
            </w:pPr>
            <w:r w:rsidRPr="00E52C2B">
              <w:t>Etienne Charpentier</w:t>
            </w:r>
          </w:p>
        </w:tc>
        <w:tc>
          <w:tcPr>
            <w:tcW w:w="2067" w:type="pct"/>
            <w:shd w:val="clear" w:color="auto" w:fill="auto"/>
            <w:tcMar>
              <w:top w:w="72" w:type="dxa"/>
              <w:left w:w="144" w:type="dxa"/>
              <w:bottom w:w="72" w:type="dxa"/>
              <w:right w:w="144" w:type="dxa"/>
            </w:tcMar>
            <w:hideMark/>
          </w:tcPr>
          <w:p w:rsidR="005C2294" w:rsidRPr="00E52C2B" w:rsidRDefault="005C2294" w:rsidP="00136598">
            <w:pPr>
              <w:pStyle w:val="WMOBodyText"/>
            </w:pPr>
            <w:r w:rsidRPr="00E52C2B">
              <w:t>WMO secretariat</w:t>
            </w:r>
          </w:p>
        </w:tc>
        <w:tc>
          <w:tcPr>
            <w:tcW w:w="1721" w:type="pct"/>
            <w:shd w:val="clear" w:color="auto" w:fill="auto"/>
            <w:tcMar>
              <w:top w:w="72" w:type="dxa"/>
              <w:left w:w="144" w:type="dxa"/>
              <w:bottom w:w="72" w:type="dxa"/>
              <w:right w:w="144" w:type="dxa"/>
            </w:tcMar>
            <w:hideMark/>
          </w:tcPr>
          <w:p w:rsidR="005C2294" w:rsidRPr="00E52C2B" w:rsidRDefault="005C2294" w:rsidP="00136598">
            <w:pPr>
              <w:pStyle w:val="WMOBodyText"/>
            </w:pPr>
            <w:r w:rsidRPr="00E52C2B">
              <w:t>WMO</w:t>
            </w:r>
          </w:p>
        </w:tc>
      </w:tr>
      <w:tr w:rsidR="005C2294" w:rsidRPr="00E52C2B" w:rsidTr="00136598">
        <w:trPr>
          <w:trHeight w:val="539"/>
        </w:trPr>
        <w:tc>
          <w:tcPr>
            <w:tcW w:w="5000" w:type="pct"/>
            <w:gridSpan w:val="3"/>
            <w:shd w:val="clear" w:color="auto" w:fill="auto"/>
            <w:tcMar>
              <w:top w:w="72" w:type="dxa"/>
              <w:left w:w="144" w:type="dxa"/>
              <w:bottom w:w="72" w:type="dxa"/>
              <w:right w:w="144" w:type="dxa"/>
            </w:tcMar>
          </w:tcPr>
          <w:p w:rsidR="005C2294" w:rsidRPr="00E52C2B" w:rsidRDefault="005C2294" w:rsidP="00136598">
            <w:pPr>
              <w:pStyle w:val="WMOBodyText"/>
            </w:pPr>
            <w:r w:rsidRPr="00E52C2B">
              <w:t>(* Indicates one of three nominated by Chair)</w:t>
            </w:r>
          </w:p>
        </w:tc>
      </w:tr>
    </w:tbl>
    <w:p w:rsidR="005C2294" w:rsidRPr="00E52C2B" w:rsidRDefault="005C2294" w:rsidP="005C2294">
      <w:pPr>
        <w:pStyle w:val="WMOBodyText"/>
      </w:pPr>
    </w:p>
    <w:p w:rsidR="005C2294" w:rsidRPr="00E52C2B" w:rsidRDefault="005C2294" w:rsidP="005C2294">
      <w:pPr>
        <w:pStyle w:val="WMOBodyText"/>
        <w:rPr>
          <w:lang w:eastAsia="zh-CN"/>
        </w:rPr>
      </w:pPr>
    </w:p>
    <w:p w:rsidR="005C2294" w:rsidRPr="00E52C2B" w:rsidRDefault="005C2294" w:rsidP="005C2294">
      <w:r w:rsidRPr="00E52C2B">
        <w:br w:type="page"/>
      </w:r>
    </w:p>
    <w:p w:rsidR="005C2294" w:rsidRDefault="005C2294" w:rsidP="005C2294">
      <w:pPr>
        <w:pStyle w:val="Heading1"/>
      </w:pPr>
      <w:bookmarkStart w:id="40" w:name="_Annex_11_–"/>
      <w:bookmarkEnd w:id="40"/>
      <w:r w:rsidRPr="00E52C2B">
        <w:lastRenderedPageBreak/>
        <w:t xml:space="preserve">Annex </w:t>
      </w:r>
      <w:r w:rsidR="00390154">
        <w:t xml:space="preserve">3 </w:t>
      </w:r>
      <w:r>
        <w:t>– Updated TOR for Satcom Executive Committee</w:t>
      </w:r>
    </w:p>
    <w:p w:rsidR="005C2294" w:rsidRDefault="005C2294" w:rsidP="005C2294">
      <w:pPr>
        <w:pStyle w:val="WMOBodyText"/>
        <w:jc w:val="center"/>
      </w:pPr>
      <w:r>
        <w:rPr>
          <w:b/>
          <w:bCs/>
          <w:spacing w:val="-2"/>
        </w:rPr>
        <w:t>TERMS</w:t>
      </w:r>
      <w:r>
        <w:rPr>
          <w:b/>
          <w:bCs/>
        </w:rPr>
        <w:t xml:space="preserve"> </w:t>
      </w:r>
      <w:r w:rsidR="00390154">
        <w:rPr>
          <w:b/>
          <w:bCs/>
        </w:rPr>
        <w:t xml:space="preserve"> </w:t>
      </w:r>
      <w:r>
        <w:rPr>
          <w:b/>
          <w:bCs/>
        </w:rPr>
        <w:t xml:space="preserve">OF </w:t>
      </w:r>
      <w:r>
        <w:rPr>
          <w:b/>
          <w:bCs/>
          <w:spacing w:val="-1"/>
        </w:rPr>
        <w:t>REFERENCE</w:t>
      </w:r>
      <w:r>
        <w:rPr>
          <w:b/>
          <w:bCs/>
        </w:rPr>
        <w:t xml:space="preserve"> OF</w:t>
      </w:r>
      <w:r>
        <w:rPr>
          <w:b/>
          <w:bCs/>
          <w:spacing w:val="-2"/>
        </w:rPr>
        <w:t xml:space="preserve"> THE</w:t>
      </w:r>
      <w:r>
        <w:rPr>
          <w:b/>
          <w:bCs/>
          <w:spacing w:val="28"/>
        </w:rPr>
        <w:t xml:space="preserve"> </w:t>
      </w:r>
      <w:r>
        <w:rPr>
          <w:b/>
          <w:bCs/>
          <w:spacing w:val="-2"/>
        </w:rPr>
        <w:t>SATCOM</w:t>
      </w:r>
      <w:r>
        <w:rPr>
          <w:b/>
          <w:bCs/>
          <w:spacing w:val="2"/>
        </w:rPr>
        <w:t xml:space="preserve"> </w:t>
      </w:r>
      <w:r>
        <w:rPr>
          <w:b/>
          <w:bCs/>
          <w:spacing w:val="-1"/>
        </w:rPr>
        <w:t xml:space="preserve">FORUM </w:t>
      </w:r>
      <w:r>
        <w:rPr>
          <w:b/>
          <w:bCs/>
          <w:spacing w:val="-2"/>
        </w:rPr>
        <w:t>EXECUTIVE</w:t>
      </w:r>
      <w:r>
        <w:rPr>
          <w:b/>
          <w:bCs/>
        </w:rPr>
        <w:t xml:space="preserve"> </w:t>
      </w:r>
      <w:r>
        <w:rPr>
          <w:b/>
          <w:bCs/>
          <w:spacing w:val="-1"/>
        </w:rPr>
        <w:t>COMMITTEE</w:t>
      </w:r>
    </w:p>
    <w:p w:rsidR="005C2294" w:rsidRDefault="005C2294" w:rsidP="005C2294">
      <w:pPr>
        <w:pStyle w:val="BodyText"/>
        <w:kinsoku w:val="0"/>
        <w:overflowPunct w:val="0"/>
        <w:spacing w:before="55"/>
        <w:ind w:left="119" w:right="296"/>
        <w:jc w:val="both"/>
        <w:rPr>
          <w:spacing w:val="-1"/>
        </w:rPr>
      </w:pPr>
      <w:r>
        <w:t>The</w:t>
      </w:r>
      <w:r>
        <w:rPr>
          <w:spacing w:val="3"/>
        </w:rPr>
        <w:t xml:space="preserve"> </w:t>
      </w:r>
      <w:r>
        <w:rPr>
          <w:spacing w:val="-1"/>
        </w:rPr>
        <w:t>function</w:t>
      </w:r>
      <w:r>
        <w:rPr>
          <w:spacing w:val="5"/>
        </w:rPr>
        <w:t xml:space="preserve"> </w:t>
      </w:r>
      <w:r>
        <w:rPr>
          <w:spacing w:val="-2"/>
        </w:rPr>
        <w:t>of</w:t>
      </w:r>
      <w:r>
        <w:rPr>
          <w:spacing w:val="7"/>
        </w:rPr>
        <w:t xml:space="preserve"> </w:t>
      </w:r>
      <w:r>
        <w:t>the</w:t>
      </w:r>
      <w:r>
        <w:rPr>
          <w:spacing w:val="6"/>
        </w:rPr>
        <w:t xml:space="preserve"> </w:t>
      </w:r>
      <w:r>
        <w:rPr>
          <w:spacing w:val="-2"/>
        </w:rPr>
        <w:t>Forum</w:t>
      </w:r>
      <w:r>
        <w:rPr>
          <w:spacing w:val="7"/>
        </w:rPr>
        <w:t xml:space="preserve"> </w:t>
      </w:r>
      <w:r>
        <w:rPr>
          <w:spacing w:val="-1"/>
        </w:rPr>
        <w:t>Executive</w:t>
      </w:r>
      <w:r>
        <w:rPr>
          <w:spacing w:val="5"/>
        </w:rPr>
        <w:t xml:space="preserve"> </w:t>
      </w:r>
      <w:r>
        <w:rPr>
          <w:spacing w:val="-1"/>
        </w:rPr>
        <w:t>Committee</w:t>
      </w:r>
      <w:r>
        <w:rPr>
          <w:spacing w:val="3"/>
        </w:rPr>
        <w:t xml:space="preserve"> </w:t>
      </w:r>
      <w:r>
        <w:rPr>
          <w:spacing w:val="-1"/>
        </w:rPr>
        <w:t>(Forum-EC)</w:t>
      </w:r>
      <w:r>
        <w:rPr>
          <w:spacing w:val="6"/>
        </w:rPr>
        <w:t xml:space="preserve"> </w:t>
      </w:r>
      <w:r>
        <w:rPr>
          <w:spacing w:val="-1"/>
        </w:rPr>
        <w:t>is</w:t>
      </w:r>
      <w:r>
        <w:rPr>
          <w:spacing w:val="3"/>
        </w:rPr>
        <w:t xml:space="preserve"> </w:t>
      </w:r>
      <w:r>
        <w:t>to</w:t>
      </w:r>
      <w:r>
        <w:rPr>
          <w:spacing w:val="5"/>
        </w:rPr>
        <w:t xml:space="preserve"> </w:t>
      </w:r>
      <w:r>
        <w:rPr>
          <w:spacing w:val="-1"/>
        </w:rPr>
        <w:t>conduct</w:t>
      </w:r>
      <w:r>
        <w:rPr>
          <w:spacing w:val="7"/>
        </w:rPr>
        <w:t xml:space="preserve"> </w:t>
      </w:r>
      <w:r>
        <w:t>the</w:t>
      </w:r>
      <w:r>
        <w:rPr>
          <w:spacing w:val="5"/>
        </w:rPr>
        <w:t xml:space="preserve"> </w:t>
      </w:r>
      <w:r>
        <w:rPr>
          <w:spacing w:val="-1"/>
        </w:rPr>
        <w:t>sessional</w:t>
      </w:r>
      <w:r>
        <w:rPr>
          <w:spacing w:val="5"/>
        </w:rPr>
        <w:t xml:space="preserve"> </w:t>
      </w:r>
      <w:r>
        <w:rPr>
          <w:spacing w:val="-1"/>
        </w:rPr>
        <w:t>and</w:t>
      </w:r>
      <w:r>
        <w:rPr>
          <w:spacing w:val="48"/>
        </w:rPr>
        <w:t xml:space="preserve"> </w:t>
      </w:r>
      <w:r>
        <w:rPr>
          <w:spacing w:val="-1"/>
        </w:rPr>
        <w:t>intersessional</w:t>
      </w:r>
      <w:r>
        <w:rPr>
          <w:spacing w:val="5"/>
        </w:rPr>
        <w:t xml:space="preserve"> </w:t>
      </w:r>
      <w:r>
        <w:rPr>
          <w:spacing w:val="-1"/>
        </w:rPr>
        <w:t>business,</w:t>
      </w:r>
      <w:r>
        <w:rPr>
          <w:spacing w:val="2"/>
        </w:rPr>
        <w:t xml:space="preserve"> </w:t>
      </w:r>
      <w:r>
        <w:rPr>
          <w:spacing w:val="-1"/>
        </w:rPr>
        <w:t>as</w:t>
      </w:r>
      <w:r>
        <w:rPr>
          <w:spacing w:val="6"/>
        </w:rPr>
        <w:t xml:space="preserve"> </w:t>
      </w:r>
      <w:r>
        <w:rPr>
          <w:spacing w:val="-2"/>
        </w:rPr>
        <w:t>well</w:t>
      </w:r>
      <w:r>
        <w:rPr>
          <w:spacing w:val="5"/>
        </w:rPr>
        <w:t xml:space="preserve"> </w:t>
      </w:r>
      <w:r>
        <w:rPr>
          <w:spacing w:val="-1"/>
        </w:rPr>
        <w:t>as</w:t>
      </w:r>
      <w:r>
        <w:rPr>
          <w:spacing w:val="6"/>
        </w:rPr>
        <w:t xml:space="preserve"> </w:t>
      </w:r>
      <w:r>
        <w:rPr>
          <w:spacing w:val="-1"/>
        </w:rPr>
        <w:t>all</w:t>
      </w:r>
      <w:r>
        <w:rPr>
          <w:spacing w:val="5"/>
        </w:rPr>
        <w:t xml:space="preserve"> </w:t>
      </w:r>
      <w:r>
        <w:rPr>
          <w:spacing w:val="-1"/>
        </w:rPr>
        <w:t>other</w:t>
      </w:r>
      <w:r>
        <w:rPr>
          <w:spacing w:val="6"/>
        </w:rPr>
        <w:t xml:space="preserve"> </w:t>
      </w:r>
      <w:r>
        <w:rPr>
          <w:spacing w:val="-1"/>
        </w:rPr>
        <w:t>matters</w:t>
      </w:r>
      <w:r>
        <w:rPr>
          <w:spacing w:val="6"/>
        </w:rPr>
        <w:t xml:space="preserve"> </w:t>
      </w:r>
      <w:r>
        <w:rPr>
          <w:spacing w:val="-1"/>
        </w:rPr>
        <w:t>in</w:t>
      </w:r>
      <w:r>
        <w:rPr>
          <w:spacing w:val="5"/>
        </w:rPr>
        <w:t xml:space="preserve"> </w:t>
      </w:r>
      <w:r>
        <w:rPr>
          <w:spacing w:val="-1"/>
        </w:rPr>
        <w:t>support</w:t>
      </w:r>
      <w:r>
        <w:rPr>
          <w:spacing w:val="7"/>
        </w:rPr>
        <w:t xml:space="preserve"> </w:t>
      </w:r>
      <w:r>
        <w:rPr>
          <w:spacing w:val="-2"/>
        </w:rPr>
        <w:t>of</w:t>
      </w:r>
      <w:r>
        <w:rPr>
          <w:spacing w:val="4"/>
        </w:rPr>
        <w:t xml:space="preserve"> </w:t>
      </w:r>
      <w:r>
        <w:t>the</w:t>
      </w:r>
      <w:r>
        <w:rPr>
          <w:spacing w:val="5"/>
        </w:rPr>
        <w:t xml:space="preserve"> </w:t>
      </w:r>
      <w:r>
        <w:rPr>
          <w:spacing w:val="-1"/>
        </w:rPr>
        <w:t>Chairperson’s</w:t>
      </w:r>
      <w:r>
        <w:rPr>
          <w:spacing w:val="6"/>
        </w:rPr>
        <w:t xml:space="preserve"> </w:t>
      </w:r>
      <w:r>
        <w:rPr>
          <w:spacing w:val="-1"/>
        </w:rPr>
        <w:t>duties</w:t>
      </w:r>
      <w:r>
        <w:rPr>
          <w:spacing w:val="3"/>
        </w:rPr>
        <w:t xml:space="preserve"> </w:t>
      </w:r>
      <w:r>
        <w:t>to</w:t>
      </w:r>
      <w:r>
        <w:rPr>
          <w:spacing w:val="61"/>
        </w:rPr>
        <w:t xml:space="preserve"> </w:t>
      </w:r>
      <w:r>
        <w:rPr>
          <w:spacing w:val="-1"/>
        </w:rPr>
        <w:t xml:space="preserve">meet </w:t>
      </w:r>
      <w:r>
        <w:t>the</w:t>
      </w:r>
      <w:r>
        <w:rPr>
          <w:spacing w:val="-2"/>
        </w:rPr>
        <w:t xml:space="preserve"> </w:t>
      </w:r>
      <w:r>
        <w:rPr>
          <w:spacing w:val="-1"/>
        </w:rPr>
        <w:t>needs</w:t>
      </w:r>
      <w:r>
        <w:rPr>
          <w:spacing w:val="-2"/>
        </w:rPr>
        <w:t xml:space="preserve"> of</w:t>
      </w:r>
      <w:r>
        <w:rPr>
          <w:spacing w:val="2"/>
        </w:rPr>
        <w:t xml:space="preserve"> </w:t>
      </w:r>
      <w:r>
        <w:t>the</w:t>
      </w:r>
      <w:r>
        <w:rPr>
          <w:spacing w:val="-2"/>
        </w:rPr>
        <w:t xml:space="preserve"> </w:t>
      </w:r>
      <w:r>
        <w:rPr>
          <w:spacing w:val="-1"/>
        </w:rPr>
        <w:t>Forum members.</w:t>
      </w:r>
    </w:p>
    <w:p w:rsidR="005C2294" w:rsidRDefault="005C2294" w:rsidP="005C2294">
      <w:pPr>
        <w:pStyle w:val="BodyText"/>
        <w:kinsoku w:val="0"/>
        <w:overflowPunct w:val="0"/>
        <w:spacing w:before="1"/>
      </w:pPr>
    </w:p>
    <w:p w:rsidR="005C2294" w:rsidRDefault="005C2294" w:rsidP="005C2294">
      <w:pPr>
        <w:pStyle w:val="BodyText"/>
        <w:kinsoku w:val="0"/>
        <w:overflowPunct w:val="0"/>
        <w:jc w:val="both"/>
      </w:pPr>
      <w:r>
        <w:rPr>
          <w:spacing w:val="-1"/>
          <w:u w:val="single"/>
        </w:rPr>
        <w:t>Terms</w:t>
      </w:r>
      <w:r>
        <w:rPr>
          <w:spacing w:val="-2"/>
          <w:u w:val="single"/>
        </w:rPr>
        <w:t xml:space="preserve"> </w:t>
      </w:r>
      <w:r>
        <w:rPr>
          <w:spacing w:val="-3"/>
          <w:u w:val="single"/>
        </w:rPr>
        <w:t>of</w:t>
      </w:r>
      <w:r>
        <w:rPr>
          <w:spacing w:val="5"/>
          <w:u w:val="single"/>
        </w:rPr>
        <w:t xml:space="preserve"> </w:t>
      </w:r>
      <w:r>
        <w:rPr>
          <w:spacing w:val="-1"/>
          <w:u w:val="single"/>
        </w:rPr>
        <w:t>Reference</w:t>
      </w:r>
    </w:p>
    <w:p w:rsidR="005C2294" w:rsidRDefault="005C2294" w:rsidP="005C2294">
      <w:pPr>
        <w:pStyle w:val="BodyText"/>
        <w:kinsoku w:val="0"/>
        <w:overflowPunct w:val="0"/>
        <w:rPr>
          <w:sz w:val="20"/>
          <w:szCs w:val="20"/>
        </w:rPr>
      </w:pPr>
    </w:p>
    <w:p w:rsidR="005C2294" w:rsidRDefault="005C2294" w:rsidP="005C2294">
      <w:pPr>
        <w:pStyle w:val="BodyText"/>
        <w:kinsoku w:val="0"/>
        <w:overflowPunct w:val="0"/>
        <w:spacing w:before="32"/>
      </w:pPr>
      <w:r>
        <w:t>The</w:t>
      </w:r>
      <w:r>
        <w:rPr>
          <w:spacing w:val="-2"/>
        </w:rPr>
        <w:t xml:space="preserve"> </w:t>
      </w:r>
      <w:r>
        <w:rPr>
          <w:spacing w:val="-1"/>
        </w:rPr>
        <w:t>specific</w:t>
      </w:r>
      <w:r>
        <w:rPr>
          <w:spacing w:val="-2"/>
        </w:rPr>
        <w:t xml:space="preserve"> </w:t>
      </w:r>
      <w:r>
        <w:rPr>
          <w:spacing w:val="-1"/>
        </w:rPr>
        <w:t>tasks</w:t>
      </w:r>
      <w:r>
        <w:rPr>
          <w:spacing w:val="-2"/>
        </w:rPr>
        <w:t xml:space="preserve"> of</w:t>
      </w:r>
      <w:r>
        <w:rPr>
          <w:spacing w:val="-1"/>
        </w:rPr>
        <w:t xml:space="preserve"> </w:t>
      </w:r>
      <w:r>
        <w:t>the</w:t>
      </w:r>
      <w:r>
        <w:rPr>
          <w:spacing w:val="-2"/>
        </w:rPr>
        <w:t xml:space="preserve"> </w:t>
      </w:r>
      <w:r>
        <w:rPr>
          <w:spacing w:val="-1"/>
        </w:rPr>
        <w:t>Forum-EC</w:t>
      </w:r>
      <w:r>
        <w:t xml:space="preserve"> </w:t>
      </w:r>
      <w:r>
        <w:rPr>
          <w:spacing w:val="-1"/>
        </w:rPr>
        <w:t>are</w:t>
      </w:r>
      <w:r>
        <w:rPr>
          <w:spacing w:val="-2"/>
        </w:rPr>
        <w:t xml:space="preserve"> to:</w:t>
      </w:r>
    </w:p>
    <w:p w:rsidR="005C2294" w:rsidRDefault="005C2294" w:rsidP="005C2294">
      <w:pPr>
        <w:pStyle w:val="BodyText"/>
        <w:kinsoku w:val="0"/>
        <w:overflowPunct w:val="0"/>
      </w:pPr>
    </w:p>
    <w:p w:rsidR="005C2294" w:rsidRDefault="005C2294" w:rsidP="005C2294">
      <w:pPr>
        <w:pStyle w:val="BodyText"/>
        <w:numPr>
          <w:ilvl w:val="0"/>
          <w:numId w:val="15"/>
        </w:numPr>
        <w:tabs>
          <w:tab w:val="left" w:pos="841"/>
        </w:tabs>
        <w:kinsoku w:val="0"/>
        <w:overflowPunct w:val="0"/>
        <w:autoSpaceDE w:val="0"/>
        <w:autoSpaceDN w:val="0"/>
        <w:adjustRightInd w:val="0"/>
        <w:ind w:right="299" w:firstLine="0"/>
        <w:jc w:val="left"/>
        <w:rPr>
          <w:spacing w:val="-1"/>
        </w:rPr>
      </w:pPr>
      <w:r>
        <w:rPr>
          <w:spacing w:val="-1"/>
        </w:rPr>
        <w:t>Assist</w:t>
      </w:r>
      <w:r>
        <w:rPr>
          <w:spacing w:val="14"/>
        </w:rPr>
        <w:t xml:space="preserve"> </w:t>
      </w:r>
      <w:r>
        <w:t>the</w:t>
      </w:r>
      <w:r>
        <w:rPr>
          <w:spacing w:val="10"/>
        </w:rPr>
        <w:t xml:space="preserve"> </w:t>
      </w:r>
      <w:r>
        <w:rPr>
          <w:spacing w:val="-1"/>
        </w:rPr>
        <w:t>chairperson</w:t>
      </w:r>
      <w:r>
        <w:rPr>
          <w:spacing w:val="12"/>
        </w:rPr>
        <w:t xml:space="preserve"> </w:t>
      </w:r>
      <w:r>
        <w:rPr>
          <w:spacing w:val="-1"/>
        </w:rPr>
        <w:t>in</w:t>
      </w:r>
      <w:r>
        <w:rPr>
          <w:spacing w:val="10"/>
        </w:rPr>
        <w:t xml:space="preserve"> </w:t>
      </w:r>
      <w:r>
        <w:t>the</w:t>
      </w:r>
      <w:r>
        <w:rPr>
          <w:spacing w:val="12"/>
        </w:rPr>
        <w:t xml:space="preserve"> </w:t>
      </w:r>
      <w:r>
        <w:rPr>
          <w:spacing w:val="-1"/>
        </w:rPr>
        <w:t>preparation</w:t>
      </w:r>
      <w:r>
        <w:rPr>
          <w:spacing w:val="12"/>
        </w:rPr>
        <w:t xml:space="preserve"> </w:t>
      </w:r>
      <w:r>
        <w:rPr>
          <w:spacing w:val="-2"/>
        </w:rPr>
        <w:t>of</w:t>
      </w:r>
      <w:r>
        <w:rPr>
          <w:spacing w:val="14"/>
        </w:rPr>
        <w:t xml:space="preserve"> </w:t>
      </w:r>
      <w:r>
        <w:rPr>
          <w:spacing w:val="-1"/>
        </w:rPr>
        <w:t>reports,</w:t>
      </w:r>
      <w:r>
        <w:rPr>
          <w:spacing w:val="11"/>
        </w:rPr>
        <w:t xml:space="preserve"> </w:t>
      </w:r>
      <w:r>
        <w:rPr>
          <w:spacing w:val="-1"/>
        </w:rPr>
        <w:t>and</w:t>
      </w:r>
      <w:r>
        <w:rPr>
          <w:spacing w:val="12"/>
        </w:rPr>
        <w:t xml:space="preserve"> </w:t>
      </w:r>
      <w:r>
        <w:rPr>
          <w:spacing w:val="-1"/>
        </w:rPr>
        <w:t>their</w:t>
      </w:r>
      <w:r>
        <w:rPr>
          <w:spacing w:val="14"/>
        </w:rPr>
        <w:t xml:space="preserve"> </w:t>
      </w:r>
      <w:r>
        <w:rPr>
          <w:spacing w:val="-1"/>
        </w:rPr>
        <w:t>submission,</w:t>
      </w:r>
      <w:r>
        <w:rPr>
          <w:spacing w:val="11"/>
        </w:rPr>
        <w:t xml:space="preserve"> </w:t>
      </w:r>
      <w:r>
        <w:rPr>
          <w:spacing w:val="-1"/>
        </w:rPr>
        <w:t>if</w:t>
      </w:r>
      <w:r>
        <w:rPr>
          <w:spacing w:val="14"/>
        </w:rPr>
        <w:t xml:space="preserve"> </w:t>
      </w:r>
      <w:r>
        <w:rPr>
          <w:spacing w:val="-1"/>
        </w:rPr>
        <w:t>needed,</w:t>
      </w:r>
      <w:r>
        <w:rPr>
          <w:spacing w:val="30"/>
        </w:rPr>
        <w:t xml:space="preserve"> </w:t>
      </w:r>
      <w:r>
        <w:t>to</w:t>
      </w:r>
      <w:r>
        <w:rPr>
          <w:spacing w:val="-2"/>
        </w:rPr>
        <w:t xml:space="preserve"> </w:t>
      </w:r>
      <w:r>
        <w:t xml:space="preserve">the </w:t>
      </w:r>
      <w:r>
        <w:rPr>
          <w:spacing w:val="-1"/>
        </w:rPr>
        <w:t xml:space="preserve">Secretariats </w:t>
      </w:r>
      <w:r>
        <w:rPr>
          <w:spacing w:val="-2"/>
        </w:rPr>
        <w:t>of</w:t>
      </w:r>
      <w:r>
        <w:rPr>
          <w:spacing w:val="2"/>
        </w:rPr>
        <w:t xml:space="preserve"> </w:t>
      </w:r>
      <w:r>
        <w:t>the</w:t>
      </w:r>
      <w:r>
        <w:rPr>
          <w:spacing w:val="-2"/>
        </w:rPr>
        <w:t xml:space="preserve"> </w:t>
      </w:r>
      <w:r>
        <w:rPr>
          <w:spacing w:val="-1"/>
        </w:rPr>
        <w:t>co-sponsoring</w:t>
      </w:r>
      <w:r>
        <w:t xml:space="preserve"> </w:t>
      </w:r>
      <w:r>
        <w:rPr>
          <w:spacing w:val="-1"/>
        </w:rPr>
        <w:t>Organizations</w:t>
      </w:r>
      <w:r>
        <w:rPr>
          <w:spacing w:val="-2"/>
        </w:rPr>
        <w:t xml:space="preserve"> </w:t>
      </w:r>
      <w:r>
        <w:t>for</w:t>
      </w:r>
      <w:r>
        <w:rPr>
          <w:spacing w:val="2"/>
        </w:rPr>
        <w:t xml:space="preserve"> </w:t>
      </w:r>
      <w:r>
        <w:rPr>
          <w:spacing w:val="-1"/>
        </w:rPr>
        <w:t>distribution.</w:t>
      </w:r>
    </w:p>
    <w:p w:rsidR="005C2294" w:rsidRDefault="005C2294" w:rsidP="005C2294">
      <w:pPr>
        <w:pStyle w:val="BodyText"/>
        <w:kinsoku w:val="0"/>
        <w:overflowPunct w:val="0"/>
        <w:spacing w:before="9"/>
        <w:rPr>
          <w:sz w:val="21"/>
          <w:szCs w:val="21"/>
        </w:rPr>
      </w:pPr>
    </w:p>
    <w:p w:rsidR="005C2294" w:rsidRDefault="005C2294" w:rsidP="005C2294">
      <w:pPr>
        <w:pStyle w:val="BodyText"/>
        <w:numPr>
          <w:ilvl w:val="0"/>
          <w:numId w:val="15"/>
        </w:numPr>
        <w:tabs>
          <w:tab w:val="left" w:pos="841"/>
        </w:tabs>
        <w:kinsoku w:val="0"/>
        <w:overflowPunct w:val="0"/>
        <w:autoSpaceDE w:val="0"/>
        <w:autoSpaceDN w:val="0"/>
        <w:adjustRightInd w:val="0"/>
        <w:ind w:right="296" w:firstLine="0"/>
        <w:jc w:val="left"/>
        <w:rPr>
          <w:spacing w:val="-1"/>
        </w:rPr>
      </w:pPr>
      <w:r>
        <w:rPr>
          <w:spacing w:val="-1"/>
        </w:rPr>
        <w:t>Annually</w:t>
      </w:r>
      <w:r>
        <w:rPr>
          <w:spacing w:val="8"/>
        </w:rPr>
        <w:t xml:space="preserve"> </w:t>
      </w:r>
      <w:r>
        <w:rPr>
          <w:spacing w:val="-1"/>
        </w:rPr>
        <w:t>review</w:t>
      </w:r>
      <w:r>
        <w:rPr>
          <w:spacing w:val="7"/>
        </w:rPr>
        <w:t xml:space="preserve"> </w:t>
      </w:r>
      <w:r>
        <w:t>the</w:t>
      </w:r>
      <w:r>
        <w:rPr>
          <w:spacing w:val="8"/>
        </w:rPr>
        <w:t xml:space="preserve"> </w:t>
      </w:r>
      <w:r>
        <w:rPr>
          <w:spacing w:val="-1"/>
        </w:rPr>
        <w:t>functions</w:t>
      </w:r>
      <w:r>
        <w:rPr>
          <w:spacing w:val="10"/>
        </w:rPr>
        <w:t xml:space="preserve"> </w:t>
      </w:r>
      <w:r>
        <w:rPr>
          <w:spacing w:val="-1"/>
        </w:rPr>
        <w:t>and</w:t>
      </w:r>
      <w:r>
        <w:rPr>
          <w:spacing w:val="8"/>
        </w:rPr>
        <w:t xml:space="preserve"> </w:t>
      </w:r>
      <w:r>
        <w:rPr>
          <w:spacing w:val="-1"/>
        </w:rPr>
        <w:t>duties</w:t>
      </w:r>
      <w:r>
        <w:rPr>
          <w:spacing w:val="8"/>
        </w:rPr>
        <w:t xml:space="preserve"> </w:t>
      </w:r>
      <w:r>
        <w:rPr>
          <w:spacing w:val="-2"/>
        </w:rPr>
        <w:t>of</w:t>
      </w:r>
      <w:r>
        <w:rPr>
          <w:spacing w:val="11"/>
        </w:rPr>
        <w:t xml:space="preserve"> </w:t>
      </w:r>
      <w:r>
        <w:t>the</w:t>
      </w:r>
      <w:r>
        <w:rPr>
          <w:spacing w:val="8"/>
        </w:rPr>
        <w:t xml:space="preserve"> </w:t>
      </w:r>
      <w:r>
        <w:rPr>
          <w:spacing w:val="-1"/>
        </w:rPr>
        <w:t>Forum</w:t>
      </w:r>
      <w:r>
        <w:rPr>
          <w:spacing w:val="10"/>
        </w:rPr>
        <w:t xml:space="preserve"> </w:t>
      </w:r>
      <w:r>
        <w:rPr>
          <w:spacing w:val="-1"/>
        </w:rPr>
        <w:t>and</w:t>
      </w:r>
      <w:r>
        <w:rPr>
          <w:spacing w:val="8"/>
        </w:rPr>
        <w:t xml:space="preserve"> </w:t>
      </w:r>
      <w:r>
        <w:rPr>
          <w:spacing w:val="-1"/>
        </w:rPr>
        <w:t>recommend</w:t>
      </w:r>
      <w:r>
        <w:rPr>
          <w:spacing w:val="8"/>
        </w:rPr>
        <w:t xml:space="preserve"> </w:t>
      </w:r>
      <w:r>
        <w:rPr>
          <w:spacing w:val="-2"/>
        </w:rPr>
        <w:t>any</w:t>
      </w:r>
      <w:r>
        <w:rPr>
          <w:spacing w:val="8"/>
        </w:rPr>
        <w:t xml:space="preserve"> </w:t>
      </w:r>
      <w:r>
        <w:rPr>
          <w:spacing w:val="-1"/>
        </w:rPr>
        <w:t>changes</w:t>
      </w:r>
      <w:r>
        <w:rPr>
          <w:spacing w:val="48"/>
        </w:rPr>
        <w:t xml:space="preserve"> </w:t>
      </w:r>
      <w:r>
        <w:t>to</w:t>
      </w:r>
      <w:r>
        <w:rPr>
          <w:spacing w:val="-2"/>
        </w:rPr>
        <w:t xml:space="preserve"> </w:t>
      </w:r>
      <w:r>
        <w:t xml:space="preserve">the </w:t>
      </w:r>
      <w:r>
        <w:rPr>
          <w:spacing w:val="-1"/>
        </w:rPr>
        <w:t>Chairperson</w:t>
      </w:r>
      <w:r>
        <w:rPr>
          <w:spacing w:val="-2"/>
        </w:rPr>
        <w:t xml:space="preserve"> </w:t>
      </w:r>
      <w:r>
        <w:t>for</w:t>
      </w:r>
      <w:r>
        <w:rPr>
          <w:spacing w:val="-1"/>
        </w:rPr>
        <w:t xml:space="preserve"> discussion</w:t>
      </w:r>
      <w:r>
        <w:t xml:space="preserve"> </w:t>
      </w:r>
      <w:r>
        <w:rPr>
          <w:spacing w:val="-1"/>
        </w:rPr>
        <w:t>and</w:t>
      </w:r>
      <w:r>
        <w:t xml:space="preserve"> </w:t>
      </w:r>
      <w:r>
        <w:rPr>
          <w:spacing w:val="-2"/>
        </w:rPr>
        <w:t>approval</w:t>
      </w:r>
      <w:r>
        <w:t xml:space="preserve"> </w:t>
      </w:r>
      <w:r>
        <w:rPr>
          <w:spacing w:val="-1"/>
        </w:rPr>
        <w:t xml:space="preserve">at </w:t>
      </w:r>
      <w:r>
        <w:t>the</w:t>
      </w:r>
      <w:r>
        <w:rPr>
          <w:spacing w:val="-2"/>
        </w:rPr>
        <w:t xml:space="preserve"> </w:t>
      </w:r>
      <w:r>
        <w:rPr>
          <w:spacing w:val="-1"/>
        </w:rPr>
        <w:t>Forum</w:t>
      </w:r>
      <w:r>
        <w:rPr>
          <w:spacing w:val="3"/>
        </w:rPr>
        <w:t xml:space="preserve"> </w:t>
      </w:r>
      <w:r>
        <w:rPr>
          <w:spacing w:val="-1"/>
        </w:rPr>
        <w:t>Session.</w:t>
      </w:r>
    </w:p>
    <w:p w:rsidR="005C2294" w:rsidRDefault="005C2294" w:rsidP="005C2294">
      <w:pPr>
        <w:pStyle w:val="BodyText"/>
        <w:kinsoku w:val="0"/>
        <w:overflowPunct w:val="0"/>
      </w:pPr>
    </w:p>
    <w:p w:rsidR="005C2294" w:rsidRDefault="005C2294" w:rsidP="005C2294">
      <w:pPr>
        <w:pStyle w:val="BodyText"/>
        <w:numPr>
          <w:ilvl w:val="0"/>
          <w:numId w:val="15"/>
        </w:numPr>
        <w:tabs>
          <w:tab w:val="left" w:pos="841"/>
        </w:tabs>
        <w:kinsoku w:val="0"/>
        <w:overflowPunct w:val="0"/>
        <w:autoSpaceDE w:val="0"/>
        <w:autoSpaceDN w:val="0"/>
        <w:adjustRightInd w:val="0"/>
        <w:ind w:left="840" w:hanging="720"/>
        <w:jc w:val="left"/>
      </w:pPr>
      <w:r>
        <w:rPr>
          <w:spacing w:val="-1"/>
        </w:rPr>
        <w:t>Analyze</w:t>
      </w:r>
      <w:r>
        <w:t xml:space="preserve"> the </w:t>
      </w:r>
      <w:r>
        <w:rPr>
          <w:spacing w:val="-1"/>
        </w:rPr>
        <w:t>Forum</w:t>
      </w:r>
      <w:r>
        <w:rPr>
          <w:spacing w:val="2"/>
        </w:rPr>
        <w:t xml:space="preserve"> </w:t>
      </w:r>
      <w:r>
        <w:rPr>
          <w:spacing w:val="-1"/>
        </w:rPr>
        <w:t>budget, and</w:t>
      </w:r>
      <w:r>
        <w:t xml:space="preserve"> </w:t>
      </w:r>
      <w:r>
        <w:rPr>
          <w:spacing w:val="-1"/>
        </w:rPr>
        <w:t>advises</w:t>
      </w:r>
      <w:r>
        <w:rPr>
          <w:spacing w:val="1"/>
        </w:rPr>
        <w:t xml:space="preserve"> </w:t>
      </w:r>
      <w:r>
        <w:t>the</w:t>
      </w:r>
      <w:r>
        <w:rPr>
          <w:spacing w:val="-2"/>
        </w:rPr>
        <w:t xml:space="preserve"> </w:t>
      </w:r>
      <w:r>
        <w:rPr>
          <w:spacing w:val="-1"/>
        </w:rPr>
        <w:t>Chairperson.</w:t>
      </w:r>
    </w:p>
    <w:p w:rsidR="005C2294" w:rsidRDefault="005C2294" w:rsidP="005C2294">
      <w:pPr>
        <w:pStyle w:val="BodyText"/>
        <w:kinsoku w:val="0"/>
        <w:overflowPunct w:val="0"/>
        <w:spacing w:before="55"/>
        <w:ind w:left="40"/>
      </w:pPr>
      <w:r>
        <w:rPr>
          <w:spacing w:val="-1"/>
          <w:u w:val="single"/>
        </w:rPr>
        <w:t>Membership</w:t>
      </w:r>
    </w:p>
    <w:p w:rsidR="005C2294" w:rsidRDefault="005C2294" w:rsidP="005C2294">
      <w:pPr>
        <w:pStyle w:val="BodyText"/>
        <w:numPr>
          <w:ilvl w:val="0"/>
          <w:numId w:val="14"/>
        </w:numPr>
        <w:tabs>
          <w:tab w:val="left" w:pos="841"/>
        </w:tabs>
        <w:kinsoku w:val="0"/>
        <w:overflowPunct w:val="0"/>
        <w:autoSpaceDE w:val="0"/>
        <w:autoSpaceDN w:val="0"/>
        <w:adjustRightInd w:val="0"/>
        <w:spacing w:before="115"/>
        <w:ind w:hanging="720"/>
        <w:jc w:val="left"/>
      </w:pPr>
      <w:r>
        <w:t>The</w:t>
      </w:r>
      <w:r>
        <w:rPr>
          <w:spacing w:val="-2"/>
        </w:rPr>
        <w:t xml:space="preserve"> </w:t>
      </w:r>
      <w:r>
        <w:rPr>
          <w:spacing w:val="-1"/>
        </w:rPr>
        <w:t>membership</w:t>
      </w:r>
      <w:r>
        <w:t xml:space="preserve"> </w:t>
      </w:r>
      <w:r>
        <w:rPr>
          <w:spacing w:val="-1"/>
        </w:rPr>
        <w:t>shall</w:t>
      </w:r>
      <w:r>
        <w:t xml:space="preserve"> </w:t>
      </w:r>
      <w:r>
        <w:rPr>
          <w:spacing w:val="-1"/>
        </w:rPr>
        <w:t>include:</w:t>
      </w:r>
    </w:p>
    <w:p w:rsidR="005C2294" w:rsidRDefault="005C2294" w:rsidP="005C2294">
      <w:pPr>
        <w:pStyle w:val="BodyText"/>
        <w:kinsoku w:val="0"/>
        <w:overflowPunct w:val="0"/>
        <w:spacing w:before="1"/>
      </w:pPr>
    </w:p>
    <w:p w:rsidR="005C2294" w:rsidRDefault="005C2294" w:rsidP="005C2294">
      <w:pPr>
        <w:pStyle w:val="BodyText"/>
        <w:numPr>
          <w:ilvl w:val="1"/>
          <w:numId w:val="14"/>
        </w:numPr>
        <w:tabs>
          <w:tab w:val="left" w:pos="840"/>
        </w:tabs>
        <w:kinsoku w:val="0"/>
        <w:overflowPunct w:val="0"/>
        <w:autoSpaceDE w:val="0"/>
        <w:autoSpaceDN w:val="0"/>
        <w:adjustRightInd w:val="0"/>
        <w:spacing w:line="252" w:lineRule="exact"/>
        <w:jc w:val="left"/>
      </w:pPr>
      <w:r>
        <w:rPr>
          <w:spacing w:val="-1"/>
        </w:rPr>
        <w:t>Chairperson</w:t>
      </w:r>
    </w:p>
    <w:p w:rsidR="005C2294" w:rsidRDefault="005C2294" w:rsidP="005C2294">
      <w:pPr>
        <w:pStyle w:val="BodyText"/>
        <w:numPr>
          <w:ilvl w:val="1"/>
          <w:numId w:val="14"/>
        </w:numPr>
        <w:tabs>
          <w:tab w:val="left" w:pos="840"/>
        </w:tabs>
        <w:kinsoku w:val="0"/>
        <w:overflowPunct w:val="0"/>
        <w:autoSpaceDE w:val="0"/>
        <w:autoSpaceDN w:val="0"/>
        <w:adjustRightInd w:val="0"/>
        <w:spacing w:line="252" w:lineRule="exact"/>
        <w:ind w:hanging="504"/>
        <w:jc w:val="left"/>
      </w:pPr>
      <w:r>
        <w:rPr>
          <w:spacing w:val="-1"/>
        </w:rPr>
        <w:t>Vice-Chairperson</w:t>
      </w:r>
    </w:p>
    <w:p w:rsidR="005C2294" w:rsidRDefault="005C2294" w:rsidP="005C2294">
      <w:pPr>
        <w:pStyle w:val="BodyText"/>
        <w:numPr>
          <w:ilvl w:val="1"/>
          <w:numId w:val="14"/>
        </w:numPr>
        <w:tabs>
          <w:tab w:val="left" w:pos="840"/>
        </w:tabs>
        <w:kinsoku w:val="0"/>
        <w:overflowPunct w:val="0"/>
        <w:autoSpaceDE w:val="0"/>
        <w:autoSpaceDN w:val="0"/>
        <w:adjustRightInd w:val="0"/>
        <w:spacing w:before="1" w:line="252" w:lineRule="exact"/>
        <w:ind w:hanging="550"/>
        <w:jc w:val="left"/>
        <w:rPr>
          <w:spacing w:val="-1"/>
        </w:rPr>
      </w:pPr>
      <w:r>
        <w:rPr>
          <w:spacing w:val="-1"/>
        </w:rPr>
        <w:t>Three</w:t>
      </w:r>
      <w:r>
        <w:rPr>
          <w:spacing w:val="22"/>
        </w:rPr>
        <w:t xml:space="preserve"> </w:t>
      </w:r>
      <w:r>
        <w:rPr>
          <w:spacing w:val="-1"/>
        </w:rPr>
        <w:t>additional</w:t>
      </w:r>
      <w:r>
        <w:rPr>
          <w:spacing w:val="19"/>
        </w:rPr>
        <w:t xml:space="preserve"> </w:t>
      </w:r>
      <w:r>
        <w:rPr>
          <w:spacing w:val="-1"/>
        </w:rPr>
        <w:t>members</w:t>
      </w:r>
      <w:r>
        <w:rPr>
          <w:spacing w:val="22"/>
        </w:rPr>
        <w:t xml:space="preserve"> </w:t>
      </w:r>
      <w:r>
        <w:rPr>
          <w:spacing w:val="-1"/>
        </w:rPr>
        <w:t>proposed</w:t>
      </w:r>
      <w:r>
        <w:rPr>
          <w:spacing w:val="20"/>
        </w:rPr>
        <w:t xml:space="preserve"> </w:t>
      </w:r>
      <w:r>
        <w:rPr>
          <w:spacing w:val="-1"/>
        </w:rPr>
        <w:t>by</w:t>
      </w:r>
      <w:r>
        <w:rPr>
          <w:spacing w:val="20"/>
        </w:rPr>
        <w:t xml:space="preserve"> </w:t>
      </w:r>
      <w:r>
        <w:t>the</w:t>
      </w:r>
      <w:r>
        <w:rPr>
          <w:spacing w:val="22"/>
        </w:rPr>
        <w:t xml:space="preserve"> </w:t>
      </w:r>
      <w:r>
        <w:rPr>
          <w:spacing w:val="-1"/>
        </w:rPr>
        <w:t>Chairperson</w:t>
      </w:r>
      <w:r>
        <w:rPr>
          <w:spacing w:val="20"/>
        </w:rPr>
        <w:t xml:space="preserve"> </w:t>
      </w:r>
      <w:r>
        <w:rPr>
          <w:spacing w:val="-1"/>
        </w:rPr>
        <w:t>and</w:t>
      </w:r>
      <w:r>
        <w:rPr>
          <w:spacing w:val="22"/>
        </w:rPr>
        <w:t xml:space="preserve"> </w:t>
      </w:r>
      <w:r>
        <w:rPr>
          <w:spacing w:val="-1"/>
        </w:rPr>
        <w:t>elected</w:t>
      </w:r>
      <w:r>
        <w:rPr>
          <w:spacing w:val="24"/>
        </w:rPr>
        <w:t xml:space="preserve"> </w:t>
      </w:r>
      <w:r>
        <w:rPr>
          <w:spacing w:val="-1"/>
        </w:rPr>
        <w:t>by</w:t>
      </w:r>
      <w:r>
        <w:rPr>
          <w:spacing w:val="18"/>
        </w:rPr>
        <w:t xml:space="preserve"> </w:t>
      </w:r>
      <w:r>
        <w:rPr>
          <w:spacing w:val="-1"/>
        </w:rPr>
        <w:t>the</w:t>
      </w:r>
      <w:r>
        <w:rPr>
          <w:spacing w:val="22"/>
        </w:rPr>
        <w:t xml:space="preserve"> </w:t>
      </w:r>
      <w:r>
        <w:rPr>
          <w:spacing w:val="-1"/>
        </w:rPr>
        <w:t>Forum.</w:t>
      </w:r>
    </w:p>
    <w:p w:rsidR="005C2294" w:rsidRDefault="005C2294" w:rsidP="005C2294">
      <w:pPr>
        <w:pStyle w:val="BodyText"/>
        <w:kinsoku w:val="0"/>
        <w:overflowPunct w:val="0"/>
        <w:spacing w:line="252" w:lineRule="exact"/>
        <w:ind w:left="839"/>
        <w:rPr>
          <w:spacing w:val="-1"/>
        </w:rPr>
      </w:pPr>
      <w:r>
        <w:rPr>
          <w:spacing w:val="-1"/>
        </w:rPr>
        <w:t>These</w:t>
      </w:r>
      <w:r>
        <w:rPr>
          <w:spacing w:val="-2"/>
        </w:rPr>
        <w:t xml:space="preserve"> </w:t>
      </w:r>
      <w:r>
        <w:rPr>
          <w:spacing w:val="-1"/>
        </w:rPr>
        <w:t>members</w:t>
      </w:r>
      <w:r>
        <w:rPr>
          <w:spacing w:val="1"/>
        </w:rPr>
        <w:t xml:space="preserve"> </w:t>
      </w:r>
      <w:r>
        <w:rPr>
          <w:spacing w:val="-2"/>
        </w:rPr>
        <w:t>will</w:t>
      </w:r>
      <w:r>
        <w:t xml:space="preserve"> </w:t>
      </w:r>
      <w:r>
        <w:rPr>
          <w:spacing w:val="-1"/>
        </w:rPr>
        <w:t>serve</w:t>
      </w:r>
      <w:r>
        <w:t xml:space="preserve"> a</w:t>
      </w:r>
      <w:r>
        <w:rPr>
          <w:spacing w:val="-2"/>
        </w:rPr>
        <w:t xml:space="preserve"> </w:t>
      </w:r>
      <w:r>
        <w:rPr>
          <w:spacing w:val="-1"/>
        </w:rPr>
        <w:t>term</w:t>
      </w:r>
      <w:r>
        <w:rPr>
          <w:spacing w:val="2"/>
        </w:rPr>
        <w:t xml:space="preserve"> </w:t>
      </w:r>
      <w:r>
        <w:rPr>
          <w:spacing w:val="-2"/>
        </w:rPr>
        <w:t>of</w:t>
      </w:r>
      <w:r>
        <w:rPr>
          <w:spacing w:val="2"/>
        </w:rPr>
        <w:t xml:space="preserve"> </w:t>
      </w:r>
      <w:r>
        <w:t>4</w:t>
      </w:r>
      <w:r>
        <w:rPr>
          <w:spacing w:val="-2"/>
        </w:rPr>
        <w:t xml:space="preserve"> </w:t>
      </w:r>
      <w:r>
        <w:rPr>
          <w:spacing w:val="-1"/>
        </w:rPr>
        <w:t>years</w:t>
      </w:r>
      <w:r>
        <w:rPr>
          <w:spacing w:val="1"/>
        </w:rPr>
        <w:t xml:space="preserve"> </w:t>
      </w:r>
      <w:r>
        <w:rPr>
          <w:spacing w:val="-1"/>
        </w:rPr>
        <w:t>with</w:t>
      </w:r>
      <w:r>
        <w:rPr>
          <w:spacing w:val="-2"/>
        </w:rPr>
        <w:t xml:space="preserve"> </w:t>
      </w:r>
      <w:r>
        <w:rPr>
          <w:spacing w:val="-1"/>
        </w:rPr>
        <w:t>an</w:t>
      </w:r>
      <w:r>
        <w:t xml:space="preserve"> </w:t>
      </w:r>
      <w:r>
        <w:rPr>
          <w:spacing w:val="-1"/>
        </w:rPr>
        <w:t>optional</w:t>
      </w:r>
      <w:r>
        <w:t xml:space="preserve"> </w:t>
      </w:r>
      <w:r>
        <w:rPr>
          <w:spacing w:val="-1"/>
        </w:rPr>
        <w:t>4-year appointment</w:t>
      </w:r>
    </w:p>
    <w:p w:rsidR="005C2294" w:rsidRDefault="005C2294" w:rsidP="005C2294">
      <w:pPr>
        <w:pStyle w:val="BodyText"/>
        <w:numPr>
          <w:ilvl w:val="1"/>
          <w:numId w:val="14"/>
        </w:numPr>
        <w:tabs>
          <w:tab w:val="left" w:pos="840"/>
        </w:tabs>
        <w:kinsoku w:val="0"/>
        <w:overflowPunct w:val="0"/>
        <w:autoSpaceDE w:val="0"/>
        <w:autoSpaceDN w:val="0"/>
        <w:adjustRightInd w:val="0"/>
        <w:spacing w:before="1" w:line="252" w:lineRule="exact"/>
        <w:ind w:hanging="560"/>
        <w:jc w:val="left"/>
        <w:rPr>
          <w:spacing w:val="-1"/>
        </w:rPr>
      </w:pPr>
      <w:r>
        <w:rPr>
          <w:spacing w:val="-1"/>
        </w:rPr>
        <w:t>Representatives</w:t>
      </w:r>
      <w:r>
        <w:rPr>
          <w:spacing w:val="1"/>
        </w:rPr>
        <w:t xml:space="preserve"> </w:t>
      </w:r>
      <w:r>
        <w:rPr>
          <w:spacing w:val="-2"/>
        </w:rPr>
        <w:t>of</w:t>
      </w:r>
      <w:r>
        <w:rPr>
          <w:spacing w:val="2"/>
        </w:rPr>
        <w:t xml:space="preserve"> </w:t>
      </w:r>
      <w:r>
        <w:t xml:space="preserve">the </w:t>
      </w:r>
      <w:r>
        <w:rPr>
          <w:spacing w:val="-1"/>
        </w:rPr>
        <w:t>Forum sub-programmes</w:t>
      </w:r>
    </w:p>
    <w:p w:rsidR="005C2294" w:rsidRDefault="005C2294" w:rsidP="005C2294">
      <w:pPr>
        <w:pStyle w:val="BodyText"/>
        <w:numPr>
          <w:ilvl w:val="1"/>
          <w:numId w:val="14"/>
        </w:numPr>
        <w:tabs>
          <w:tab w:val="left" w:pos="840"/>
        </w:tabs>
        <w:kinsoku w:val="0"/>
        <w:overflowPunct w:val="0"/>
        <w:autoSpaceDE w:val="0"/>
        <w:autoSpaceDN w:val="0"/>
        <w:adjustRightInd w:val="0"/>
        <w:ind w:right="299" w:hanging="516"/>
        <w:jc w:val="left"/>
        <w:rPr>
          <w:color w:val="000000"/>
          <w:spacing w:val="-1"/>
        </w:rPr>
      </w:pPr>
      <w:r>
        <w:rPr>
          <w:spacing w:val="-1"/>
        </w:rPr>
        <w:t>Representatives</w:t>
      </w:r>
      <w:r>
        <w:rPr>
          <w:spacing w:val="47"/>
        </w:rPr>
        <w:t xml:space="preserve"> </w:t>
      </w:r>
      <w:r>
        <w:rPr>
          <w:spacing w:val="-1"/>
        </w:rPr>
        <w:t>of</w:t>
      </w:r>
      <w:r>
        <w:rPr>
          <w:spacing w:val="47"/>
        </w:rPr>
        <w:t xml:space="preserve"> </w:t>
      </w:r>
      <w:r>
        <w:t>the</w:t>
      </w:r>
      <w:r>
        <w:rPr>
          <w:spacing w:val="44"/>
        </w:rPr>
        <w:t xml:space="preserve"> </w:t>
      </w:r>
      <w:r w:rsidRPr="0033012B">
        <w:rPr>
          <w:color w:val="008000"/>
          <w:spacing w:val="-1"/>
          <w:u w:val="dash"/>
        </w:rPr>
        <w:t>Secretariats</w:t>
      </w:r>
      <w:r w:rsidRPr="0033012B">
        <w:rPr>
          <w:color w:val="008000"/>
          <w:spacing w:val="46"/>
          <w:u w:val="dash"/>
        </w:rPr>
        <w:t xml:space="preserve"> </w:t>
      </w:r>
      <w:r w:rsidRPr="0033012B">
        <w:rPr>
          <w:color w:val="008000"/>
          <w:spacing w:val="-2"/>
          <w:u w:val="dash"/>
        </w:rPr>
        <w:t>of</w:t>
      </w:r>
      <w:r w:rsidRPr="0033012B">
        <w:rPr>
          <w:color w:val="008000"/>
          <w:spacing w:val="47"/>
          <w:u w:val="dash"/>
        </w:rPr>
        <w:t xml:space="preserve"> </w:t>
      </w:r>
      <w:r w:rsidRPr="0033012B">
        <w:rPr>
          <w:color w:val="008000"/>
          <w:spacing w:val="-1"/>
          <w:u w:val="dash"/>
        </w:rPr>
        <w:t>the</w:t>
      </w:r>
      <w:r>
        <w:rPr>
          <w:color w:val="008000"/>
          <w:spacing w:val="44"/>
          <w:u w:val="single"/>
        </w:rPr>
        <w:t xml:space="preserve"> </w:t>
      </w:r>
      <w:r>
        <w:rPr>
          <w:color w:val="000000"/>
          <w:spacing w:val="-1"/>
        </w:rPr>
        <w:t>co-sponsoring</w:t>
      </w:r>
      <w:r>
        <w:rPr>
          <w:color w:val="000000"/>
          <w:spacing w:val="47"/>
        </w:rPr>
        <w:t xml:space="preserve"> </w:t>
      </w:r>
      <w:r>
        <w:rPr>
          <w:color w:val="000000"/>
          <w:spacing w:val="-1"/>
        </w:rPr>
        <w:t>Organizations</w:t>
      </w:r>
      <w:r>
        <w:rPr>
          <w:color w:val="000000"/>
          <w:spacing w:val="46"/>
        </w:rPr>
        <w:t xml:space="preserve"> </w:t>
      </w:r>
      <w:r>
        <w:rPr>
          <w:color w:val="000000"/>
          <w:spacing w:val="-1"/>
        </w:rPr>
        <w:t>(</w:t>
      </w:r>
      <w:r w:rsidRPr="0033012B">
        <w:rPr>
          <w:color w:val="008000"/>
          <w:spacing w:val="-1"/>
          <w:u w:val="dash"/>
        </w:rPr>
        <w:t>presently</w:t>
      </w:r>
      <w:r w:rsidRPr="0033012B">
        <w:rPr>
          <w:color w:val="008000"/>
          <w:spacing w:val="49"/>
          <w:u w:val="dash"/>
        </w:rPr>
        <w:t xml:space="preserve"> </w:t>
      </w:r>
      <w:r w:rsidRPr="0033012B">
        <w:rPr>
          <w:color w:val="008000"/>
          <w:u w:val="dash"/>
        </w:rPr>
        <w:t>WMO</w:t>
      </w:r>
      <w:r w:rsidRPr="0033012B">
        <w:rPr>
          <w:color w:val="008000"/>
          <w:spacing w:val="-1"/>
          <w:u w:val="dash"/>
        </w:rPr>
        <w:t xml:space="preserve"> and</w:t>
      </w:r>
      <w:r w:rsidRPr="0033012B">
        <w:rPr>
          <w:color w:val="008000"/>
          <w:spacing w:val="-2"/>
          <w:u w:val="dash"/>
        </w:rPr>
        <w:t xml:space="preserve"> </w:t>
      </w:r>
      <w:r w:rsidRPr="0033012B">
        <w:rPr>
          <w:color w:val="008000"/>
          <w:spacing w:val="-1"/>
          <w:u w:val="dash"/>
        </w:rPr>
        <w:t xml:space="preserve">IOC, </w:t>
      </w:r>
      <w:r>
        <w:rPr>
          <w:i/>
          <w:iCs/>
          <w:color w:val="000000"/>
          <w:spacing w:val="-1"/>
        </w:rPr>
        <w:t>ex</w:t>
      </w:r>
      <w:r>
        <w:rPr>
          <w:i/>
          <w:iCs/>
          <w:color w:val="000000"/>
          <w:spacing w:val="-2"/>
        </w:rPr>
        <w:t xml:space="preserve"> </w:t>
      </w:r>
      <w:r>
        <w:rPr>
          <w:i/>
          <w:iCs/>
          <w:color w:val="000000"/>
          <w:spacing w:val="-1"/>
        </w:rPr>
        <w:t>officio</w:t>
      </w:r>
      <w:r>
        <w:rPr>
          <w:color w:val="000000"/>
          <w:spacing w:val="-1"/>
        </w:rPr>
        <w:t>)</w:t>
      </w:r>
    </w:p>
    <w:p w:rsidR="005C2294" w:rsidRDefault="005C2294" w:rsidP="005C2294">
      <w:pPr>
        <w:pStyle w:val="BodyText"/>
        <w:numPr>
          <w:ilvl w:val="1"/>
          <w:numId w:val="14"/>
        </w:numPr>
        <w:tabs>
          <w:tab w:val="left" w:pos="840"/>
        </w:tabs>
        <w:kinsoku w:val="0"/>
        <w:overflowPunct w:val="0"/>
        <w:autoSpaceDE w:val="0"/>
        <w:autoSpaceDN w:val="0"/>
        <w:adjustRightInd w:val="0"/>
        <w:spacing w:before="1" w:line="252" w:lineRule="exact"/>
        <w:ind w:hanging="560"/>
        <w:jc w:val="left"/>
        <w:rPr>
          <w:color w:val="000000"/>
          <w:spacing w:val="-1"/>
        </w:rPr>
      </w:pPr>
      <w:r>
        <w:rPr>
          <w:spacing w:val="-1"/>
        </w:rPr>
        <w:t>Representative</w:t>
      </w:r>
      <w:r>
        <w:rPr>
          <w:color w:val="008000"/>
          <w:spacing w:val="-1"/>
          <w:u w:val="single"/>
        </w:rPr>
        <w:t>s</w:t>
      </w:r>
      <w:r>
        <w:rPr>
          <w:color w:val="008000"/>
          <w:spacing w:val="1"/>
          <w:u w:val="single"/>
        </w:rPr>
        <w:t xml:space="preserve"> </w:t>
      </w:r>
      <w:r>
        <w:rPr>
          <w:color w:val="000000"/>
          <w:spacing w:val="-2"/>
        </w:rPr>
        <w:t>of</w:t>
      </w:r>
      <w:r>
        <w:rPr>
          <w:color w:val="000000"/>
          <w:spacing w:val="2"/>
        </w:rPr>
        <w:t xml:space="preserve"> </w:t>
      </w:r>
      <w:r>
        <w:rPr>
          <w:color w:val="000000"/>
          <w:spacing w:val="-1"/>
        </w:rPr>
        <w:t>Operators</w:t>
      </w:r>
      <w:r>
        <w:rPr>
          <w:color w:val="000000"/>
          <w:spacing w:val="-2"/>
        </w:rPr>
        <w:t xml:space="preserve"> </w:t>
      </w:r>
      <w:r>
        <w:rPr>
          <w:color w:val="000000"/>
          <w:spacing w:val="-1"/>
        </w:rPr>
        <w:t>and</w:t>
      </w:r>
      <w:r>
        <w:rPr>
          <w:color w:val="000000"/>
        </w:rPr>
        <w:t xml:space="preserve"> </w:t>
      </w:r>
      <w:r>
        <w:rPr>
          <w:color w:val="000000"/>
          <w:spacing w:val="-1"/>
        </w:rPr>
        <w:t>service</w:t>
      </w:r>
      <w:r>
        <w:rPr>
          <w:color w:val="000000"/>
        </w:rPr>
        <w:t xml:space="preserve"> </w:t>
      </w:r>
      <w:r>
        <w:rPr>
          <w:color w:val="000000"/>
          <w:spacing w:val="-1"/>
        </w:rPr>
        <w:t>providers</w:t>
      </w:r>
      <w:r>
        <w:rPr>
          <w:color w:val="000000"/>
          <w:spacing w:val="1"/>
        </w:rPr>
        <w:t xml:space="preserve"> </w:t>
      </w:r>
      <w:r>
        <w:rPr>
          <w:color w:val="000000"/>
          <w:spacing w:val="-2"/>
        </w:rPr>
        <w:t>of</w:t>
      </w:r>
      <w:r>
        <w:rPr>
          <w:color w:val="000000"/>
          <w:spacing w:val="2"/>
        </w:rPr>
        <w:t xml:space="preserve"> </w:t>
      </w:r>
      <w:r>
        <w:rPr>
          <w:color w:val="000000"/>
          <w:spacing w:val="-1"/>
        </w:rPr>
        <w:t>Satcom systems (</w:t>
      </w:r>
      <w:r>
        <w:rPr>
          <w:i/>
          <w:iCs/>
          <w:color w:val="000000"/>
          <w:spacing w:val="-1"/>
        </w:rPr>
        <w:t>ex</w:t>
      </w:r>
      <w:r>
        <w:rPr>
          <w:i/>
          <w:iCs/>
          <w:color w:val="000000"/>
          <w:spacing w:val="1"/>
        </w:rPr>
        <w:t xml:space="preserve"> </w:t>
      </w:r>
      <w:r>
        <w:rPr>
          <w:i/>
          <w:iCs/>
          <w:color w:val="000000"/>
          <w:spacing w:val="-1"/>
        </w:rPr>
        <w:t>officio</w:t>
      </w:r>
      <w:r>
        <w:rPr>
          <w:color w:val="000000"/>
          <w:spacing w:val="-1"/>
        </w:rPr>
        <w:t>)</w:t>
      </w:r>
    </w:p>
    <w:p w:rsidR="005C2294" w:rsidRDefault="005C2294" w:rsidP="005C2294">
      <w:pPr>
        <w:pStyle w:val="BodyText"/>
        <w:numPr>
          <w:ilvl w:val="1"/>
          <w:numId w:val="14"/>
        </w:numPr>
        <w:tabs>
          <w:tab w:val="left" w:pos="840"/>
        </w:tabs>
        <w:kinsoku w:val="0"/>
        <w:overflowPunct w:val="0"/>
        <w:autoSpaceDE w:val="0"/>
        <w:autoSpaceDN w:val="0"/>
        <w:adjustRightInd w:val="0"/>
        <w:spacing w:line="252" w:lineRule="exact"/>
        <w:ind w:hanging="605"/>
        <w:jc w:val="left"/>
        <w:rPr>
          <w:color w:val="000000"/>
          <w:spacing w:val="-1"/>
        </w:rPr>
      </w:pPr>
      <w:r>
        <w:rPr>
          <w:spacing w:val="-1"/>
        </w:rPr>
        <w:t>Representative</w:t>
      </w:r>
      <w:r>
        <w:rPr>
          <w:color w:val="008000"/>
          <w:spacing w:val="-1"/>
          <w:u w:val="single"/>
        </w:rPr>
        <w:t>s</w:t>
      </w:r>
      <w:r>
        <w:rPr>
          <w:color w:val="008000"/>
          <w:spacing w:val="1"/>
          <w:u w:val="single"/>
        </w:rPr>
        <w:t xml:space="preserve"> </w:t>
      </w:r>
      <w:r>
        <w:rPr>
          <w:color w:val="000000"/>
          <w:spacing w:val="-2"/>
        </w:rPr>
        <w:t>of</w:t>
      </w:r>
      <w:r>
        <w:rPr>
          <w:color w:val="000000"/>
          <w:spacing w:val="4"/>
        </w:rPr>
        <w:t xml:space="preserve"> </w:t>
      </w:r>
      <w:r>
        <w:rPr>
          <w:color w:val="000000"/>
          <w:spacing w:val="-1"/>
        </w:rPr>
        <w:t>Satellite</w:t>
      </w:r>
      <w:r>
        <w:rPr>
          <w:color w:val="000000"/>
        </w:rPr>
        <w:t xml:space="preserve"> </w:t>
      </w:r>
      <w:r>
        <w:rPr>
          <w:color w:val="000000"/>
          <w:spacing w:val="-1"/>
        </w:rPr>
        <w:t>equipment manufacturers</w:t>
      </w:r>
      <w:r>
        <w:rPr>
          <w:color w:val="000000"/>
          <w:spacing w:val="-2"/>
        </w:rPr>
        <w:t xml:space="preserve"> </w:t>
      </w:r>
      <w:r>
        <w:rPr>
          <w:color w:val="000000"/>
        </w:rPr>
        <w:t>(</w:t>
      </w:r>
      <w:r>
        <w:rPr>
          <w:i/>
          <w:iCs/>
          <w:color w:val="000000"/>
        </w:rPr>
        <w:t>ex</w:t>
      </w:r>
      <w:r>
        <w:rPr>
          <w:i/>
          <w:iCs/>
          <w:color w:val="000000"/>
          <w:spacing w:val="-2"/>
        </w:rPr>
        <w:t xml:space="preserve"> </w:t>
      </w:r>
      <w:r>
        <w:rPr>
          <w:i/>
          <w:iCs/>
          <w:color w:val="000000"/>
          <w:spacing w:val="-1"/>
        </w:rPr>
        <w:t>officio</w:t>
      </w:r>
      <w:r>
        <w:rPr>
          <w:color w:val="000000"/>
          <w:spacing w:val="-1"/>
        </w:rPr>
        <w:t>)</w:t>
      </w:r>
    </w:p>
    <w:p w:rsidR="005C2294" w:rsidRDefault="005C2294" w:rsidP="005C2294">
      <w:pPr>
        <w:pStyle w:val="BodyText"/>
        <w:kinsoku w:val="0"/>
        <w:overflowPunct w:val="0"/>
        <w:rPr>
          <w:sz w:val="20"/>
          <w:szCs w:val="20"/>
        </w:rPr>
      </w:pPr>
    </w:p>
    <w:p w:rsidR="005C2294" w:rsidRDefault="005C2294" w:rsidP="005C2294">
      <w:pPr>
        <w:pStyle w:val="BodyText"/>
        <w:kinsoku w:val="0"/>
        <w:overflowPunct w:val="0"/>
        <w:spacing w:before="162"/>
        <w:ind w:left="119" w:right="296"/>
        <w:jc w:val="both"/>
        <w:rPr>
          <w:spacing w:val="-1"/>
        </w:rPr>
      </w:pPr>
      <w:r>
        <w:rPr>
          <w:spacing w:val="-1"/>
        </w:rPr>
        <w:t>2.</w:t>
      </w:r>
      <w:r>
        <w:rPr>
          <w:spacing w:val="46"/>
        </w:rPr>
        <w:t xml:space="preserve"> </w:t>
      </w:r>
      <w:r>
        <w:rPr>
          <w:spacing w:val="-1"/>
        </w:rPr>
        <w:t>Careful</w:t>
      </w:r>
      <w:r>
        <w:rPr>
          <w:spacing w:val="36"/>
        </w:rPr>
        <w:t xml:space="preserve"> </w:t>
      </w:r>
      <w:r>
        <w:rPr>
          <w:spacing w:val="-1"/>
        </w:rPr>
        <w:t>consideration</w:t>
      </w:r>
      <w:r>
        <w:rPr>
          <w:spacing w:val="36"/>
        </w:rPr>
        <w:t xml:space="preserve"> </w:t>
      </w:r>
      <w:r>
        <w:rPr>
          <w:spacing w:val="-2"/>
        </w:rPr>
        <w:t>should</w:t>
      </w:r>
      <w:r>
        <w:rPr>
          <w:spacing w:val="36"/>
        </w:rPr>
        <w:t xml:space="preserve"> </w:t>
      </w:r>
      <w:r>
        <w:rPr>
          <w:spacing w:val="-1"/>
        </w:rPr>
        <w:t>be</w:t>
      </w:r>
      <w:r>
        <w:rPr>
          <w:spacing w:val="36"/>
        </w:rPr>
        <w:t xml:space="preserve"> </w:t>
      </w:r>
      <w:r>
        <w:rPr>
          <w:spacing w:val="-1"/>
        </w:rPr>
        <w:t>made</w:t>
      </w:r>
      <w:r>
        <w:rPr>
          <w:spacing w:val="36"/>
        </w:rPr>
        <w:t xml:space="preserve"> </w:t>
      </w:r>
      <w:r>
        <w:t>to</w:t>
      </w:r>
      <w:r>
        <w:rPr>
          <w:spacing w:val="37"/>
        </w:rPr>
        <w:t xml:space="preserve"> </w:t>
      </w:r>
      <w:r>
        <w:rPr>
          <w:spacing w:val="-2"/>
        </w:rPr>
        <w:t>ensure</w:t>
      </w:r>
      <w:r>
        <w:rPr>
          <w:spacing w:val="36"/>
        </w:rPr>
        <w:t xml:space="preserve"> </w:t>
      </w:r>
      <w:r>
        <w:t>a</w:t>
      </w:r>
      <w:r>
        <w:rPr>
          <w:spacing w:val="36"/>
        </w:rPr>
        <w:t xml:space="preserve"> </w:t>
      </w:r>
      <w:r>
        <w:rPr>
          <w:spacing w:val="-1"/>
        </w:rPr>
        <w:t>proper</w:t>
      </w:r>
      <w:r>
        <w:rPr>
          <w:spacing w:val="35"/>
        </w:rPr>
        <w:t xml:space="preserve"> </w:t>
      </w:r>
      <w:r>
        <w:rPr>
          <w:spacing w:val="-1"/>
        </w:rPr>
        <w:t>mix</w:t>
      </w:r>
      <w:r>
        <w:rPr>
          <w:spacing w:val="34"/>
        </w:rPr>
        <w:t xml:space="preserve"> </w:t>
      </w:r>
      <w:r>
        <w:rPr>
          <w:spacing w:val="-1"/>
        </w:rPr>
        <w:t>that</w:t>
      </w:r>
      <w:r>
        <w:rPr>
          <w:spacing w:val="35"/>
        </w:rPr>
        <w:t xml:space="preserve"> </w:t>
      </w:r>
      <w:r>
        <w:rPr>
          <w:spacing w:val="-1"/>
        </w:rPr>
        <w:t>represents</w:t>
      </w:r>
      <w:r>
        <w:rPr>
          <w:spacing w:val="37"/>
        </w:rPr>
        <w:t xml:space="preserve"> </w:t>
      </w:r>
      <w:r>
        <w:rPr>
          <w:spacing w:val="-1"/>
        </w:rPr>
        <w:t>co-</w:t>
      </w:r>
      <w:r>
        <w:rPr>
          <w:spacing w:val="71"/>
        </w:rPr>
        <w:t xml:space="preserve"> </w:t>
      </w:r>
      <w:r>
        <w:rPr>
          <w:spacing w:val="-1"/>
        </w:rPr>
        <w:t>sponsoring</w:t>
      </w:r>
      <w:r>
        <w:rPr>
          <w:spacing w:val="18"/>
        </w:rPr>
        <w:t xml:space="preserve"> </w:t>
      </w:r>
      <w:r>
        <w:rPr>
          <w:spacing w:val="-1"/>
        </w:rPr>
        <w:t>Organizations</w:t>
      </w:r>
      <w:r>
        <w:rPr>
          <w:spacing w:val="19"/>
        </w:rPr>
        <w:t xml:space="preserve"> </w:t>
      </w:r>
      <w:r>
        <w:rPr>
          <w:spacing w:val="-1"/>
        </w:rPr>
        <w:t>Members/Member</w:t>
      </w:r>
      <w:r>
        <w:rPr>
          <w:spacing w:val="15"/>
        </w:rPr>
        <w:t xml:space="preserve"> </w:t>
      </w:r>
      <w:r>
        <w:rPr>
          <w:spacing w:val="-1"/>
        </w:rPr>
        <w:t>Nations/Member</w:t>
      </w:r>
      <w:r>
        <w:rPr>
          <w:spacing w:val="20"/>
        </w:rPr>
        <w:t xml:space="preserve"> </w:t>
      </w:r>
      <w:r>
        <w:rPr>
          <w:spacing w:val="-1"/>
        </w:rPr>
        <w:t>States,</w:t>
      </w:r>
      <w:r>
        <w:rPr>
          <w:spacing w:val="17"/>
        </w:rPr>
        <w:t xml:space="preserve"> </w:t>
      </w:r>
      <w:r>
        <w:rPr>
          <w:spacing w:val="-1"/>
        </w:rPr>
        <w:t>user</w:t>
      </w:r>
      <w:r>
        <w:rPr>
          <w:spacing w:val="15"/>
        </w:rPr>
        <w:t xml:space="preserve"> </w:t>
      </w:r>
      <w:r>
        <w:rPr>
          <w:spacing w:val="-1"/>
        </w:rPr>
        <w:t>groups,</w:t>
      </w:r>
      <w:r>
        <w:rPr>
          <w:spacing w:val="17"/>
        </w:rPr>
        <w:t xml:space="preserve"> </w:t>
      </w:r>
      <w:r>
        <w:rPr>
          <w:spacing w:val="-1"/>
        </w:rPr>
        <w:t>and</w:t>
      </w:r>
      <w:r>
        <w:rPr>
          <w:spacing w:val="38"/>
        </w:rPr>
        <w:t xml:space="preserve"> </w:t>
      </w:r>
      <w:r>
        <w:rPr>
          <w:spacing w:val="-1"/>
        </w:rPr>
        <w:t>subject matter experts.</w:t>
      </w:r>
    </w:p>
    <w:p w:rsidR="005C2294" w:rsidRDefault="005C2294" w:rsidP="005C2294">
      <w:pPr>
        <w:pStyle w:val="BodyText"/>
        <w:kinsoku w:val="0"/>
        <w:overflowPunct w:val="0"/>
        <w:spacing w:before="55"/>
        <w:ind w:left="40"/>
      </w:pPr>
      <w:r>
        <w:rPr>
          <w:spacing w:val="-1"/>
          <w:u w:val="single"/>
        </w:rPr>
        <w:t>Meetings</w:t>
      </w:r>
    </w:p>
    <w:p w:rsidR="005C2294" w:rsidRDefault="005C2294" w:rsidP="005C2294">
      <w:pPr>
        <w:pStyle w:val="BodyText"/>
        <w:numPr>
          <w:ilvl w:val="0"/>
          <w:numId w:val="13"/>
        </w:numPr>
        <w:tabs>
          <w:tab w:val="left" w:pos="841"/>
        </w:tabs>
        <w:kinsoku w:val="0"/>
        <w:overflowPunct w:val="0"/>
        <w:autoSpaceDE w:val="0"/>
        <w:autoSpaceDN w:val="0"/>
        <w:adjustRightInd w:val="0"/>
        <w:spacing w:before="115"/>
        <w:ind w:right="296" w:firstLine="0"/>
        <w:jc w:val="both"/>
      </w:pPr>
      <w:r>
        <w:rPr>
          <w:spacing w:val="-1"/>
        </w:rPr>
        <w:t>As</w:t>
      </w:r>
      <w:r>
        <w:rPr>
          <w:spacing w:val="34"/>
        </w:rPr>
        <w:t xml:space="preserve"> </w:t>
      </w:r>
      <w:r>
        <w:rPr>
          <w:spacing w:val="-1"/>
        </w:rPr>
        <w:t>necessary,</w:t>
      </w:r>
      <w:r>
        <w:rPr>
          <w:spacing w:val="35"/>
        </w:rPr>
        <w:t xml:space="preserve"> </w:t>
      </w:r>
      <w:r>
        <w:t>the</w:t>
      </w:r>
      <w:r>
        <w:rPr>
          <w:spacing w:val="31"/>
        </w:rPr>
        <w:t xml:space="preserve"> </w:t>
      </w:r>
      <w:r>
        <w:rPr>
          <w:spacing w:val="-1"/>
        </w:rPr>
        <w:t>Chairperson</w:t>
      </w:r>
      <w:r>
        <w:rPr>
          <w:spacing w:val="34"/>
        </w:rPr>
        <w:t xml:space="preserve"> </w:t>
      </w:r>
      <w:r>
        <w:rPr>
          <w:spacing w:val="-2"/>
        </w:rPr>
        <w:t>will</w:t>
      </w:r>
      <w:r>
        <w:rPr>
          <w:spacing w:val="33"/>
        </w:rPr>
        <w:t xml:space="preserve"> </w:t>
      </w:r>
      <w:r>
        <w:rPr>
          <w:spacing w:val="-1"/>
        </w:rPr>
        <w:t>convene</w:t>
      </w:r>
      <w:r>
        <w:rPr>
          <w:spacing w:val="34"/>
        </w:rPr>
        <w:t xml:space="preserve"> </w:t>
      </w:r>
      <w:r>
        <w:rPr>
          <w:spacing w:val="-1"/>
        </w:rPr>
        <w:t>and</w:t>
      </w:r>
      <w:r>
        <w:rPr>
          <w:spacing w:val="35"/>
        </w:rPr>
        <w:t xml:space="preserve"> </w:t>
      </w:r>
      <w:r>
        <w:rPr>
          <w:spacing w:val="-1"/>
        </w:rPr>
        <w:t>organize</w:t>
      </w:r>
      <w:r>
        <w:rPr>
          <w:spacing w:val="34"/>
        </w:rPr>
        <w:t xml:space="preserve"> </w:t>
      </w:r>
      <w:r>
        <w:rPr>
          <w:spacing w:val="-1"/>
        </w:rPr>
        <w:t>all</w:t>
      </w:r>
      <w:r>
        <w:rPr>
          <w:spacing w:val="33"/>
        </w:rPr>
        <w:t xml:space="preserve"> </w:t>
      </w:r>
      <w:r>
        <w:rPr>
          <w:spacing w:val="-1"/>
        </w:rPr>
        <w:t>Forum-EC</w:t>
      </w:r>
      <w:r>
        <w:rPr>
          <w:spacing w:val="33"/>
        </w:rPr>
        <w:t xml:space="preserve"> </w:t>
      </w:r>
      <w:r>
        <w:rPr>
          <w:spacing w:val="-1"/>
        </w:rPr>
        <w:t>meetings.</w:t>
      </w:r>
      <w:r>
        <w:rPr>
          <w:spacing w:val="25"/>
        </w:rPr>
        <w:t xml:space="preserve"> </w:t>
      </w:r>
      <w:r>
        <w:t>The</w:t>
      </w:r>
      <w:r>
        <w:rPr>
          <w:spacing w:val="-2"/>
        </w:rPr>
        <w:t xml:space="preserve"> </w:t>
      </w:r>
      <w:r>
        <w:rPr>
          <w:spacing w:val="-1"/>
        </w:rPr>
        <w:t>meetings</w:t>
      </w:r>
      <w:r>
        <w:rPr>
          <w:spacing w:val="1"/>
        </w:rPr>
        <w:t xml:space="preserve"> </w:t>
      </w:r>
      <w:r>
        <w:rPr>
          <w:spacing w:val="-1"/>
        </w:rPr>
        <w:t>can</w:t>
      </w:r>
      <w:r>
        <w:rPr>
          <w:spacing w:val="-2"/>
        </w:rPr>
        <w:t xml:space="preserve"> </w:t>
      </w:r>
      <w:r>
        <w:rPr>
          <w:spacing w:val="-1"/>
        </w:rPr>
        <w:t>be</w:t>
      </w:r>
      <w:r>
        <w:t xml:space="preserve"> </w:t>
      </w:r>
      <w:r>
        <w:rPr>
          <w:spacing w:val="-1"/>
        </w:rPr>
        <w:t>in</w:t>
      </w:r>
      <w:r>
        <w:rPr>
          <w:spacing w:val="-4"/>
        </w:rPr>
        <w:t xml:space="preserve"> </w:t>
      </w:r>
      <w:r>
        <w:rPr>
          <w:spacing w:val="-1"/>
        </w:rPr>
        <w:t>person, or teleconference.</w:t>
      </w:r>
    </w:p>
    <w:p w:rsidR="005C2294" w:rsidRDefault="005C2294" w:rsidP="005C2294">
      <w:pPr>
        <w:pStyle w:val="BodyText"/>
        <w:kinsoku w:val="0"/>
        <w:overflowPunct w:val="0"/>
        <w:spacing w:before="1"/>
      </w:pPr>
    </w:p>
    <w:p w:rsidR="005C2294" w:rsidRDefault="005C2294" w:rsidP="005C2294">
      <w:pPr>
        <w:pStyle w:val="BodyText"/>
        <w:numPr>
          <w:ilvl w:val="0"/>
          <w:numId w:val="13"/>
        </w:numPr>
        <w:tabs>
          <w:tab w:val="left" w:pos="841"/>
        </w:tabs>
        <w:kinsoku w:val="0"/>
        <w:overflowPunct w:val="0"/>
        <w:autoSpaceDE w:val="0"/>
        <w:autoSpaceDN w:val="0"/>
        <w:adjustRightInd w:val="0"/>
        <w:ind w:right="295" w:firstLine="0"/>
        <w:jc w:val="both"/>
        <w:rPr>
          <w:color w:val="000000"/>
          <w:spacing w:val="-2"/>
        </w:rPr>
      </w:pPr>
      <w:r>
        <w:rPr>
          <w:spacing w:val="-1"/>
        </w:rPr>
        <w:t>If</w:t>
      </w:r>
      <w:r>
        <w:rPr>
          <w:spacing w:val="59"/>
        </w:rPr>
        <w:t xml:space="preserve"> </w:t>
      </w:r>
      <w:r>
        <w:rPr>
          <w:spacing w:val="-1"/>
        </w:rPr>
        <w:t>decisions</w:t>
      </w:r>
      <w:r>
        <w:rPr>
          <w:spacing w:val="58"/>
        </w:rPr>
        <w:t xml:space="preserve"> </w:t>
      </w:r>
      <w:r>
        <w:rPr>
          <w:spacing w:val="-1"/>
        </w:rPr>
        <w:t>are</w:t>
      </w:r>
      <w:r>
        <w:rPr>
          <w:spacing w:val="55"/>
        </w:rPr>
        <w:t xml:space="preserve"> </w:t>
      </w:r>
      <w:r>
        <w:rPr>
          <w:spacing w:val="-1"/>
        </w:rPr>
        <w:t>needed</w:t>
      </w:r>
      <w:r>
        <w:rPr>
          <w:spacing w:val="55"/>
        </w:rPr>
        <w:t xml:space="preserve"> </w:t>
      </w:r>
      <w:r>
        <w:rPr>
          <w:spacing w:val="-1"/>
        </w:rPr>
        <w:t>by</w:t>
      </w:r>
      <w:r>
        <w:rPr>
          <w:spacing w:val="56"/>
        </w:rPr>
        <w:t xml:space="preserve"> </w:t>
      </w:r>
      <w:r>
        <w:t>the</w:t>
      </w:r>
      <w:r>
        <w:rPr>
          <w:spacing w:val="56"/>
        </w:rPr>
        <w:t xml:space="preserve"> </w:t>
      </w:r>
      <w:r>
        <w:rPr>
          <w:spacing w:val="-1"/>
        </w:rPr>
        <w:t>Forum-EC</w:t>
      </w:r>
      <w:r>
        <w:rPr>
          <w:spacing w:val="58"/>
        </w:rPr>
        <w:t xml:space="preserve"> </w:t>
      </w:r>
      <w:r>
        <w:rPr>
          <w:spacing w:val="-1"/>
        </w:rPr>
        <w:t>as</w:t>
      </w:r>
      <w:r>
        <w:rPr>
          <w:spacing w:val="53"/>
        </w:rPr>
        <w:t xml:space="preserve"> </w:t>
      </w:r>
      <w:r>
        <w:rPr>
          <w:spacing w:val="-1"/>
        </w:rPr>
        <w:t>permitted/requested</w:t>
      </w:r>
      <w:r>
        <w:rPr>
          <w:spacing w:val="58"/>
        </w:rPr>
        <w:t xml:space="preserve"> </w:t>
      </w:r>
      <w:r>
        <w:rPr>
          <w:spacing w:val="-1"/>
        </w:rPr>
        <w:t>by</w:t>
      </w:r>
      <w:r>
        <w:rPr>
          <w:spacing w:val="54"/>
        </w:rPr>
        <w:t xml:space="preserve"> </w:t>
      </w:r>
      <w:r>
        <w:t>the</w:t>
      </w:r>
      <w:r>
        <w:rPr>
          <w:spacing w:val="59"/>
        </w:rPr>
        <w:t xml:space="preserve"> </w:t>
      </w:r>
      <w:r>
        <w:rPr>
          <w:spacing w:val="-2"/>
        </w:rPr>
        <w:t>Forum</w:t>
      </w:r>
      <w:r>
        <w:rPr>
          <w:spacing w:val="22"/>
        </w:rPr>
        <w:t xml:space="preserve"> </w:t>
      </w:r>
      <w:r>
        <w:rPr>
          <w:spacing w:val="-1"/>
        </w:rPr>
        <w:t>Session</w:t>
      </w:r>
      <w:r>
        <w:rPr>
          <w:spacing w:val="22"/>
        </w:rPr>
        <w:t xml:space="preserve"> </w:t>
      </w:r>
      <w:r>
        <w:rPr>
          <w:spacing w:val="-1"/>
        </w:rPr>
        <w:t>or</w:t>
      </w:r>
      <w:r>
        <w:rPr>
          <w:spacing w:val="18"/>
        </w:rPr>
        <w:t xml:space="preserve"> </w:t>
      </w:r>
      <w:r>
        <w:t>the</w:t>
      </w:r>
      <w:r>
        <w:rPr>
          <w:spacing w:val="22"/>
        </w:rPr>
        <w:t xml:space="preserve"> </w:t>
      </w:r>
      <w:r>
        <w:rPr>
          <w:spacing w:val="-1"/>
        </w:rPr>
        <w:t>Chairperson</w:t>
      </w:r>
      <w:r>
        <w:rPr>
          <w:spacing w:val="22"/>
        </w:rPr>
        <w:t xml:space="preserve"> </w:t>
      </w:r>
      <w:r>
        <w:rPr>
          <w:spacing w:val="-1"/>
        </w:rPr>
        <w:t>during</w:t>
      </w:r>
      <w:r>
        <w:rPr>
          <w:spacing w:val="20"/>
        </w:rPr>
        <w:t xml:space="preserve"> </w:t>
      </w:r>
      <w:r>
        <w:t>the</w:t>
      </w:r>
      <w:r>
        <w:rPr>
          <w:spacing w:val="22"/>
        </w:rPr>
        <w:t xml:space="preserve"> </w:t>
      </w:r>
      <w:r>
        <w:rPr>
          <w:spacing w:val="-1"/>
        </w:rPr>
        <w:t>inter-session</w:t>
      </w:r>
      <w:r w:rsidRPr="0033012B">
        <w:rPr>
          <w:color w:val="008000"/>
          <w:spacing w:val="-1"/>
          <w:u w:val="dash"/>
        </w:rPr>
        <w:t>,</w:t>
      </w:r>
      <w:r w:rsidRPr="0033012B">
        <w:rPr>
          <w:color w:val="008000"/>
          <w:spacing w:val="20"/>
          <w:u w:val="dash"/>
        </w:rPr>
        <w:t xml:space="preserve"> </w:t>
      </w:r>
      <w:r w:rsidRPr="0033012B">
        <w:rPr>
          <w:color w:val="008000"/>
          <w:spacing w:val="-1"/>
          <w:u w:val="dash"/>
        </w:rPr>
        <w:t>the</w:t>
      </w:r>
      <w:r w:rsidRPr="0033012B">
        <w:rPr>
          <w:color w:val="008000"/>
          <w:spacing w:val="20"/>
          <w:u w:val="dash"/>
        </w:rPr>
        <w:t xml:space="preserve"> </w:t>
      </w:r>
      <w:r w:rsidRPr="0033012B">
        <w:rPr>
          <w:color w:val="008000"/>
          <w:spacing w:val="-1"/>
          <w:u w:val="dash"/>
        </w:rPr>
        <w:t>Forum-EC</w:t>
      </w:r>
      <w:r w:rsidRPr="0033012B">
        <w:rPr>
          <w:color w:val="008000"/>
          <w:spacing w:val="19"/>
          <w:u w:val="dash"/>
        </w:rPr>
        <w:t xml:space="preserve"> </w:t>
      </w:r>
      <w:r w:rsidRPr="0033012B">
        <w:rPr>
          <w:color w:val="008000"/>
          <w:spacing w:val="-1"/>
          <w:u w:val="dash"/>
        </w:rPr>
        <w:t>shall</w:t>
      </w:r>
      <w:r w:rsidRPr="0033012B">
        <w:rPr>
          <w:color w:val="008000"/>
          <w:spacing w:val="21"/>
          <w:u w:val="dash"/>
        </w:rPr>
        <w:t xml:space="preserve"> </w:t>
      </w:r>
      <w:r w:rsidRPr="0033012B">
        <w:rPr>
          <w:color w:val="008000"/>
          <w:spacing w:val="-2"/>
          <w:u w:val="dash"/>
        </w:rPr>
        <w:t>attempt</w:t>
      </w:r>
      <w:r w:rsidRPr="0033012B">
        <w:rPr>
          <w:color w:val="008000"/>
          <w:spacing w:val="23"/>
          <w:u w:val="dash"/>
        </w:rPr>
        <w:t xml:space="preserve"> </w:t>
      </w:r>
      <w:r w:rsidRPr="0033012B">
        <w:rPr>
          <w:color w:val="008000"/>
          <w:u w:val="dash"/>
        </w:rPr>
        <w:t>to</w:t>
      </w:r>
      <w:r w:rsidRPr="0033012B">
        <w:rPr>
          <w:color w:val="008000"/>
          <w:spacing w:val="17"/>
          <w:u w:val="dash"/>
        </w:rPr>
        <w:t xml:space="preserve"> </w:t>
      </w:r>
      <w:r w:rsidRPr="0033012B">
        <w:rPr>
          <w:color w:val="008000"/>
          <w:spacing w:val="-1"/>
          <w:u w:val="dash"/>
        </w:rPr>
        <w:t>form</w:t>
      </w:r>
      <w:r w:rsidRPr="0033012B">
        <w:rPr>
          <w:color w:val="008000"/>
          <w:spacing w:val="21"/>
          <w:u w:val="dash"/>
        </w:rPr>
        <w:t xml:space="preserve"> </w:t>
      </w:r>
      <w:r w:rsidRPr="0033012B">
        <w:rPr>
          <w:color w:val="008000"/>
          <w:u w:val="dash"/>
        </w:rPr>
        <w:t>a</w:t>
      </w:r>
      <w:r w:rsidRPr="0033012B">
        <w:rPr>
          <w:color w:val="008000"/>
          <w:spacing w:val="43"/>
          <w:u w:val="dash"/>
        </w:rPr>
        <w:t xml:space="preserve"> </w:t>
      </w:r>
      <w:r w:rsidRPr="0033012B">
        <w:rPr>
          <w:color w:val="008000"/>
          <w:spacing w:val="-1"/>
          <w:u w:val="dash"/>
        </w:rPr>
        <w:t>consensus</w:t>
      </w:r>
      <w:r w:rsidRPr="0033012B">
        <w:rPr>
          <w:color w:val="008000"/>
          <w:spacing w:val="32"/>
          <w:u w:val="dash"/>
        </w:rPr>
        <w:t xml:space="preserve"> </w:t>
      </w:r>
      <w:r w:rsidRPr="0033012B">
        <w:rPr>
          <w:color w:val="008000"/>
          <w:spacing w:val="-1"/>
          <w:u w:val="dash"/>
        </w:rPr>
        <w:t>on</w:t>
      </w:r>
      <w:r w:rsidRPr="0033012B">
        <w:rPr>
          <w:color w:val="008000"/>
          <w:spacing w:val="29"/>
          <w:u w:val="dash"/>
        </w:rPr>
        <w:t xml:space="preserve"> </w:t>
      </w:r>
      <w:r w:rsidRPr="0033012B">
        <w:rPr>
          <w:color w:val="008000"/>
          <w:spacing w:val="-1"/>
          <w:u w:val="dash"/>
        </w:rPr>
        <w:t>decisions.</w:t>
      </w:r>
      <w:r w:rsidRPr="0033012B">
        <w:rPr>
          <w:color w:val="008000"/>
          <w:spacing w:val="33"/>
          <w:u w:val="dash"/>
        </w:rPr>
        <w:t xml:space="preserve"> </w:t>
      </w:r>
      <w:r w:rsidRPr="0033012B">
        <w:rPr>
          <w:color w:val="008000"/>
          <w:spacing w:val="-1"/>
          <w:u w:val="dash"/>
        </w:rPr>
        <w:t>If</w:t>
      </w:r>
      <w:r w:rsidRPr="0033012B">
        <w:rPr>
          <w:color w:val="008000"/>
          <w:spacing w:val="33"/>
          <w:u w:val="dash"/>
        </w:rPr>
        <w:t xml:space="preserve"> </w:t>
      </w:r>
      <w:r w:rsidRPr="0033012B">
        <w:rPr>
          <w:color w:val="008000"/>
          <w:u w:val="dash"/>
        </w:rPr>
        <w:t>a</w:t>
      </w:r>
      <w:r w:rsidRPr="0033012B">
        <w:rPr>
          <w:color w:val="008000"/>
          <w:spacing w:val="29"/>
          <w:u w:val="dash"/>
        </w:rPr>
        <w:t xml:space="preserve"> </w:t>
      </w:r>
      <w:r w:rsidRPr="0033012B">
        <w:rPr>
          <w:color w:val="008000"/>
          <w:spacing w:val="-1"/>
          <w:u w:val="dash"/>
        </w:rPr>
        <w:t>consensus</w:t>
      </w:r>
      <w:r w:rsidRPr="0033012B">
        <w:rPr>
          <w:color w:val="008000"/>
          <w:spacing w:val="30"/>
          <w:u w:val="dash"/>
        </w:rPr>
        <w:t xml:space="preserve"> </w:t>
      </w:r>
      <w:r w:rsidRPr="0033012B">
        <w:rPr>
          <w:color w:val="008000"/>
          <w:spacing w:val="-1"/>
          <w:u w:val="dash"/>
        </w:rPr>
        <w:t>cannot</w:t>
      </w:r>
      <w:r w:rsidRPr="0033012B">
        <w:rPr>
          <w:color w:val="008000"/>
          <w:spacing w:val="31"/>
          <w:u w:val="dash"/>
        </w:rPr>
        <w:t xml:space="preserve"> </w:t>
      </w:r>
      <w:r w:rsidRPr="0033012B">
        <w:rPr>
          <w:color w:val="008000"/>
          <w:spacing w:val="-1"/>
          <w:u w:val="dash"/>
        </w:rPr>
        <w:t>be</w:t>
      </w:r>
      <w:r w:rsidRPr="0033012B">
        <w:rPr>
          <w:color w:val="008000"/>
          <w:spacing w:val="32"/>
          <w:u w:val="dash"/>
        </w:rPr>
        <w:t xml:space="preserve"> </w:t>
      </w:r>
      <w:r w:rsidRPr="0033012B">
        <w:rPr>
          <w:color w:val="008000"/>
          <w:spacing w:val="-1"/>
          <w:u w:val="dash"/>
        </w:rPr>
        <w:t>reached</w:t>
      </w:r>
      <w:r w:rsidRPr="0033012B">
        <w:rPr>
          <w:color w:val="008000"/>
          <w:spacing w:val="29"/>
          <w:u w:val="dash"/>
        </w:rPr>
        <w:t xml:space="preserve"> </w:t>
      </w:r>
      <w:r w:rsidRPr="0033012B">
        <w:rPr>
          <w:color w:val="008000"/>
          <w:spacing w:val="-1"/>
          <w:u w:val="dash"/>
        </w:rPr>
        <w:t>in</w:t>
      </w:r>
      <w:r w:rsidRPr="0033012B">
        <w:rPr>
          <w:color w:val="008000"/>
          <w:spacing w:val="31"/>
          <w:u w:val="dash"/>
        </w:rPr>
        <w:t xml:space="preserve"> </w:t>
      </w:r>
      <w:r w:rsidRPr="0033012B">
        <w:rPr>
          <w:color w:val="008000"/>
          <w:u w:val="dash"/>
        </w:rPr>
        <w:t>a</w:t>
      </w:r>
      <w:r w:rsidRPr="0033012B">
        <w:rPr>
          <w:color w:val="008000"/>
          <w:spacing w:val="29"/>
          <w:u w:val="dash"/>
        </w:rPr>
        <w:t xml:space="preserve"> </w:t>
      </w:r>
      <w:r w:rsidRPr="0033012B">
        <w:rPr>
          <w:color w:val="008000"/>
          <w:spacing w:val="-1"/>
          <w:u w:val="dash"/>
        </w:rPr>
        <w:t>timely</w:t>
      </w:r>
      <w:r w:rsidRPr="0033012B">
        <w:rPr>
          <w:color w:val="008000"/>
          <w:spacing w:val="29"/>
          <w:u w:val="dash"/>
        </w:rPr>
        <w:t xml:space="preserve"> </w:t>
      </w:r>
      <w:r w:rsidRPr="0033012B">
        <w:rPr>
          <w:color w:val="008000"/>
          <w:spacing w:val="-1"/>
          <w:u w:val="dash"/>
        </w:rPr>
        <w:t>manner,</w:t>
      </w:r>
      <w:r w:rsidRPr="0033012B">
        <w:rPr>
          <w:color w:val="008000"/>
          <w:spacing w:val="31"/>
          <w:u w:val="dash"/>
        </w:rPr>
        <w:t xml:space="preserve"> </w:t>
      </w:r>
      <w:r w:rsidRPr="0033012B">
        <w:rPr>
          <w:color w:val="008000"/>
          <w:spacing w:val="-1"/>
          <w:u w:val="dash"/>
        </w:rPr>
        <w:t>the</w:t>
      </w:r>
      <w:r w:rsidRPr="0033012B">
        <w:rPr>
          <w:color w:val="008000"/>
          <w:spacing w:val="29"/>
          <w:u w:val="dash"/>
        </w:rPr>
        <w:t xml:space="preserve"> </w:t>
      </w:r>
      <w:r w:rsidRPr="0033012B">
        <w:rPr>
          <w:color w:val="008000"/>
          <w:spacing w:val="-1"/>
          <w:u w:val="dash"/>
        </w:rPr>
        <w:t>chair</w:t>
      </w:r>
      <w:r w:rsidRPr="0033012B">
        <w:rPr>
          <w:color w:val="008000"/>
          <w:spacing w:val="45"/>
          <w:u w:val="dash"/>
        </w:rPr>
        <w:t xml:space="preserve"> </w:t>
      </w:r>
      <w:r w:rsidRPr="0033012B">
        <w:rPr>
          <w:color w:val="008000"/>
          <w:spacing w:val="-1"/>
          <w:u w:val="dash"/>
        </w:rPr>
        <w:t>may</w:t>
      </w:r>
      <w:r w:rsidRPr="0033012B">
        <w:rPr>
          <w:color w:val="008000"/>
          <w:spacing w:val="1"/>
          <w:u w:val="dash"/>
        </w:rPr>
        <w:t xml:space="preserve"> </w:t>
      </w:r>
      <w:r w:rsidRPr="0033012B">
        <w:rPr>
          <w:color w:val="008000"/>
          <w:spacing w:val="-1"/>
          <w:u w:val="dash"/>
        </w:rPr>
        <w:t>opt</w:t>
      </w:r>
      <w:r w:rsidRPr="0033012B">
        <w:rPr>
          <w:color w:val="008000"/>
          <w:spacing w:val="2"/>
          <w:u w:val="dash"/>
        </w:rPr>
        <w:t xml:space="preserve"> </w:t>
      </w:r>
      <w:r w:rsidRPr="0033012B">
        <w:rPr>
          <w:color w:val="008000"/>
          <w:u w:val="dash"/>
        </w:rPr>
        <w:t xml:space="preserve">to </w:t>
      </w:r>
      <w:r w:rsidRPr="0033012B">
        <w:rPr>
          <w:color w:val="008000"/>
          <w:spacing w:val="-1"/>
          <w:u w:val="dash"/>
        </w:rPr>
        <w:t>make</w:t>
      </w:r>
      <w:r w:rsidRPr="0033012B">
        <w:rPr>
          <w:color w:val="008000"/>
          <w:u w:val="dash"/>
        </w:rPr>
        <w:t xml:space="preserve"> </w:t>
      </w:r>
      <w:r w:rsidRPr="0033012B">
        <w:rPr>
          <w:color w:val="008000"/>
          <w:spacing w:val="-1"/>
          <w:u w:val="dash"/>
        </w:rPr>
        <w:t>the</w:t>
      </w:r>
      <w:r w:rsidRPr="0033012B">
        <w:rPr>
          <w:color w:val="008000"/>
          <w:spacing w:val="1"/>
          <w:u w:val="dash"/>
        </w:rPr>
        <w:t xml:space="preserve"> </w:t>
      </w:r>
      <w:r w:rsidRPr="0033012B">
        <w:rPr>
          <w:color w:val="008000"/>
          <w:spacing w:val="-1"/>
          <w:u w:val="dash"/>
        </w:rPr>
        <w:t>decisions</w:t>
      </w:r>
      <w:r w:rsidRPr="0033012B">
        <w:rPr>
          <w:color w:val="008000"/>
          <w:spacing w:val="3"/>
          <w:u w:val="dash"/>
        </w:rPr>
        <w:t xml:space="preserve"> </w:t>
      </w:r>
      <w:r w:rsidRPr="0033012B">
        <w:rPr>
          <w:color w:val="008000"/>
          <w:spacing w:val="-1"/>
          <w:u w:val="dash"/>
        </w:rPr>
        <w:t>by</w:t>
      </w:r>
      <w:r w:rsidRPr="0033012B">
        <w:rPr>
          <w:color w:val="008000"/>
          <w:spacing w:val="1"/>
          <w:u w:val="dash"/>
        </w:rPr>
        <w:t xml:space="preserve"> </w:t>
      </w:r>
      <w:r w:rsidRPr="0033012B">
        <w:rPr>
          <w:color w:val="008000"/>
          <w:spacing w:val="-1"/>
          <w:u w:val="dash"/>
        </w:rPr>
        <w:t>election.</w:t>
      </w:r>
      <w:r w:rsidRPr="0033012B">
        <w:rPr>
          <w:color w:val="008000"/>
          <w:spacing w:val="3"/>
          <w:u w:val="dash"/>
        </w:rPr>
        <w:t xml:space="preserve"> </w:t>
      </w:r>
      <w:r w:rsidRPr="0033012B">
        <w:rPr>
          <w:color w:val="008000"/>
          <w:spacing w:val="-1"/>
          <w:u w:val="dash"/>
        </w:rPr>
        <w:t>E</w:t>
      </w:r>
      <w:r w:rsidRPr="0033012B">
        <w:rPr>
          <w:strike/>
          <w:color w:val="FF0000"/>
          <w:spacing w:val="-1"/>
          <w:u w:val="dash"/>
        </w:rPr>
        <w:t>e</w:t>
      </w:r>
      <w:r>
        <w:rPr>
          <w:color w:val="000000"/>
          <w:spacing w:val="-1"/>
        </w:rPr>
        <w:t>lections</w:t>
      </w:r>
      <w:r>
        <w:rPr>
          <w:color w:val="000000"/>
          <w:spacing w:val="1"/>
        </w:rPr>
        <w:t xml:space="preserve"> </w:t>
      </w:r>
      <w:r>
        <w:rPr>
          <w:color w:val="000000"/>
        </w:rPr>
        <w:t>for</w:t>
      </w:r>
      <w:r>
        <w:rPr>
          <w:color w:val="000000"/>
          <w:spacing w:val="2"/>
        </w:rPr>
        <w:t xml:space="preserve"> </w:t>
      </w:r>
      <w:r w:rsidRPr="0033012B">
        <w:rPr>
          <w:strike/>
          <w:color w:val="FF0000"/>
          <w:spacing w:val="-1"/>
          <w:u w:val="dash"/>
        </w:rPr>
        <w:t>those</w:t>
      </w:r>
      <w:r>
        <w:rPr>
          <w:strike/>
          <w:color w:val="FF0000"/>
          <w:spacing w:val="3"/>
        </w:rPr>
        <w:t xml:space="preserve"> </w:t>
      </w:r>
      <w:r>
        <w:rPr>
          <w:color w:val="000000"/>
          <w:spacing w:val="-1"/>
        </w:rPr>
        <w:t>decisions</w:t>
      </w:r>
      <w:r>
        <w:rPr>
          <w:color w:val="000000"/>
          <w:spacing w:val="1"/>
        </w:rPr>
        <w:t xml:space="preserve"> </w:t>
      </w:r>
      <w:r>
        <w:rPr>
          <w:color w:val="000000"/>
          <w:spacing w:val="-1"/>
        </w:rPr>
        <w:t>may</w:t>
      </w:r>
      <w:r>
        <w:rPr>
          <w:color w:val="000000"/>
          <w:spacing w:val="1"/>
        </w:rPr>
        <w:t xml:space="preserve"> </w:t>
      </w:r>
      <w:r>
        <w:rPr>
          <w:color w:val="000000"/>
          <w:spacing w:val="-1"/>
        </w:rPr>
        <w:t>be</w:t>
      </w:r>
      <w:r>
        <w:rPr>
          <w:color w:val="000000"/>
          <w:spacing w:val="3"/>
        </w:rPr>
        <w:t xml:space="preserve"> </w:t>
      </w:r>
      <w:r>
        <w:rPr>
          <w:color w:val="000000"/>
          <w:spacing w:val="-1"/>
        </w:rPr>
        <w:t>organized</w:t>
      </w:r>
      <w:r>
        <w:rPr>
          <w:color w:val="000000"/>
          <w:spacing w:val="38"/>
        </w:rPr>
        <w:t xml:space="preserve"> </w:t>
      </w:r>
      <w:r>
        <w:rPr>
          <w:color w:val="000000"/>
          <w:spacing w:val="-1"/>
        </w:rPr>
        <w:t>with</w:t>
      </w:r>
      <w:r>
        <w:rPr>
          <w:color w:val="000000"/>
          <w:spacing w:val="26"/>
        </w:rPr>
        <w:t xml:space="preserve"> </w:t>
      </w:r>
      <w:r>
        <w:rPr>
          <w:color w:val="000000"/>
        </w:rPr>
        <w:t>a</w:t>
      </w:r>
      <w:r>
        <w:rPr>
          <w:color w:val="000000"/>
          <w:spacing w:val="23"/>
        </w:rPr>
        <w:t xml:space="preserve"> </w:t>
      </w:r>
      <w:r>
        <w:rPr>
          <w:color w:val="000000"/>
          <w:spacing w:val="-1"/>
        </w:rPr>
        <w:t>quorum</w:t>
      </w:r>
      <w:r>
        <w:rPr>
          <w:color w:val="000000"/>
          <w:spacing w:val="27"/>
        </w:rPr>
        <w:t xml:space="preserve"> </w:t>
      </w:r>
      <w:r>
        <w:rPr>
          <w:color w:val="000000"/>
          <w:spacing w:val="-1"/>
        </w:rPr>
        <w:t>consisting</w:t>
      </w:r>
      <w:r>
        <w:rPr>
          <w:color w:val="000000"/>
          <w:spacing w:val="28"/>
        </w:rPr>
        <w:t xml:space="preserve"> </w:t>
      </w:r>
      <w:r>
        <w:rPr>
          <w:color w:val="000000"/>
          <w:spacing w:val="-2"/>
        </w:rPr>
        <w:t>of</w:t>
      </w:r>
      <w:r>
        <w:rPr>
          <w:color w:val="000000"/>
          <w:spacing w:val="27"/>
        </w:rPr>
        <w:t xml:space="preserve"> </w:t>
      </w:r>
      <w:r>
        <w:rPr>
          <w:color w:val="000000"/>
          <w:spacing w:val="-2"/>
        </w:rPr>
        <w:t>at</w:t>
      </w:r>
      <w:r>
        <w:rPr>
          <w:color w:val="000000"/>
          <w:spacing w:val="27"/>
        </w:rPr>
        <w:t xml:space="preserve"> </w:t>
      </w:r>
      <w:r>
        <w:rPr>
          <w:color w:val="000000"/>
          <w:spacing w:val="-2"/>
        </w:rPr>
        <w:t>least</w:t>
      </w:r>
      <w:r>
        <w:rPr>
          <w:color w:val="000000"/>
          <w:spacing w:val="25"/>
        </w:rPr>
        <w:t xml:space="preserve"> </w:t>
      </w:r>
      <w:r>
        <w:rPr>
          <w:color w:val="000000"/>
          <w:spacing w:val="-1"/>
        </w:rPr>
        <w:t>four</w:t>
      </w:r>
      <w:r>
        <w:rPr>
          <w:color w:val="000000"/>
          <w:spacing w:val="24"/>
        </w:rPr>
        <w:t xml:space="preserve"> </w:t>
      </w:r>
      <w:r>
        <w:rPr>
          <w:color w:val="000000"/>
          <w:spacing w:val="-1"/>
        </w:rPr>
        <w:t>members</w:t>
      </w:r>
      <w:r>
        <w:rPr>
          <w:color w:val="000000"/>
          <w:spacing w:val="24"/>
        </w:rPr>
        <w:t xml:space="preserve"> </w:t>
      </w:r>
      <w:r>
        <w:rPr>
          <w:color w:val="000000"/>
          <w:spacing w:val="-2"/>
        </w:rPr>
        <w:t>of</w:t>
      </w:r>
      <w:r>
        <w:rPr>
          <w:color w:val="000000"/>
          <w:spacing w:val="27"/>
        </w:rPr>
        <w:t xml:space="preserve"> </w:t>
      </w:r>
      <w:r>
        <w:rPr>
          <w:color w:val="000000"/>
        </w:rPr>
        <w:t>the</w:t>
      </w:r>
      <w:r>
        <w:rPr>
          <w:color w:val="000000"/>
          <w:spacing w:val="23"/>
        </w:rPr>
        <w:t xml:space="preserve"> </w:t>
      </w:r>
      <w:r>
        <w:rPr>
          <w:color w:val="000000"/>
          <w:spacing w:val="-1"/>
        </w:rPr>
        <w:t>Forum-EC,</w:t>
      </w:r>
      <w:r>
        <w:rPr>
          <w:color w:val="000000"/>
          <w:spacing w:val="27"/>
        </w:rPr>
        <w:t xml:space="preserve"> </w:t>
      </w:r>
      <w:r>
        <w:rPr>
          <w:color w:val="000000"/>
          <w:spacing w:val="-1"/>
        </w:rPr>
        <w:t>including</w:t>
      </w:r>
      <w:r>
        <w:rPr>
          <w:color w:val="000000"/>
          <w:spacing w:val="26"/>
        </w:rPr>
        <w:t xml:space="preserve"> </w:t>
      </w:r>
      <w:r>
        <w:rPr>
          <w:color w:val="000000"/>
          <w:spacing w:val="-1"/>
        </w:rPr>
        <w:t>the</w:t>
      </w:r>
      <w:r>
        <w:rPr>
          <w:color w:val="000000"/>
          <w:spacing w:val="48"/>
        </w:rPr>
        <w:t xml:space="preserve"> </w:t>
      </w:r>
      <w:r>
        <w:rPr>
          <w:color w:val="000000"/>
          <w:spacing w:val="-1"/>
        </w:rPr>
        <w:t>Chairperson</w:t>
      </w:r>
      <w:r>
        <w:rPr>
          <w:color w:val="000000"/>
        </w:rPr>
        <w:t xml:space="preserve"> </w:t>
      </w:r>
      <w:r>
        <w:rPr>
          <w:color w:val="000000"/>
          <w:spacing w:val="-2"/>
        </w:rPr>
        <w:t>or</w:t>
      </w:r>
      <w:r>
        <w:rPr>
          <w:color w:val="000000"/>
          <w:spacing w:val="2"/>
        </w:rPr>
        <w:t xml:space="preserve"> </w:t>
      </w:r>
      <w:r>
        <w:rPr>
          <w:color w:val="000000"/>
          <w:spacing w:val="-1"/>
        </w:rPr>
        <w:t>his</w:t>
      </w:r>
      <w:r>
        <w:rPr>
          <w:color w:val="000000"/>
          <w:spacing w:val="-2"/>
        </w:rPr>
        <w:t xml:space="preserve"> </w:t>
      </w:r>
      <w:r>
        <w:rPr>
          <w:color w:val="000000"/>
          <w:spacing w:val="-1"/>
        </w:rPr>
        <w:t>nominated</w:t>
      </w:r>
      <w:r>
        <w:rPr>
          <w:color w:val="000000"/>
        </w:rPr>
        <w:t xml:space="preserve"> </w:t>
      </w:r>
      <w:r>
        <w:rPr>
          <w:color w:val="000000"/>
          <w:spacing w:val="-2"/>
        </w:rPr>
        <w:t>deputy.</w:t>
      </w:r>
    </w:p>
    <w:p w:rsidR="005C2294" w:rsidRDefault="005C2294" w:rsidP="005C2294">
      <w:pPr>
        <w:pStyle w:val="BodyText"/>
        <w:kinsoku w:val="0"/>
        <w:overflowPunct w:val="0"/>
        <w:rPr>
          <w:sz w:val="20"/>
          <w:szCs w:val="20"/>
        </w:rPr>
      </w:pPr>
    </w:p>
    <w:p w:rsidR="005C2294" w:rsidRPr="0033012B" w:rsidRDefault="005C2294" w:rsidP="005C2294">
      <w:pPr>
        <w:pStyle w:val="BodyText"/>
        <w:kinsoku w:val="0"/>
        <w:overflowPunct w:val="0"/>
        <w:spacing w:before="32"/>
        <w:ind w:right="299"/>
        <w:rPr>
          <w:color w:val="008000"/>
          <w:spacing w:val="-1"/>
          <w:u w:val="dash"/>
        </w:rPr>
      </w:pPr>
      <w:r w:rsidRPr="0033012B">
        <w:rPr>
          <w:color w:val="008000"/>
          <w:u w:val="dash"/>
        </w:rPr>
        <w:t xml:space="preserve">2.1     </w:t>
      </w:r>
      <w:r w:rsidRPr="0033012B">
        <w:rPr>
          <w:color w:val="008000"/>
          <w:spacing w:val="45"/>
          <w:u w:val="dash"/>
        </w:rPr>
        <w:t xml:space="preserve"> </w:t>
      </w:r>
      <w:r w:rsidRPr="0033012B">
        <w:rPr>
          <w:color w:val="008000"/>
          <w:u w:val="dash"/>
        </w:rPr>
        <w:t>The</w:t>
      </w:r>
      <w:r w:rsidRPr="0033012B">
        <w:rPr>
          <w:color w:val="008000"/>
          <w:spacing w:val="15"/>
          <w:u w:val="dash"/>
        </w:rPr>
        <w:t xml:space="preserve"> </w:t>
      </w:r>
      <w:r w:rsidRPr="0033012B">
        <w:rPr>
          <w:color w:val="008000"/>
          <w:spacing w:val="-1"/>
          <w:u w:val="dash"/>
        </w:rPr>
        <w:t>following</w:t>
      </w:r>
      <w:r w:rsidRPr="0033012B">
        <w:rPr>
          <w:color w:val="008000"/>
          <w:spacing w:val="22"/>
          <w:u w:val="dash"/>
        </w:rPr>
        <w:t xml:space="preserve"> </w:t>
      </w:r>
      <w:r w:rsidRPr="0033012B">
        <w:rPr>
          <w:color w:val="008000"/>
          <w:spacing w:val="-1"/>
          <w:u w:val="dash"/>
        </w:rPr>
        <w:t>members</w:t>
      </w:r>
      <w:r w:rsidRPr="0033012B">
        <w:rPr>
          <w:color w:val="008000"/>
          <w:spacing w:val="15"/>
          <w:u w:val="dash"/>
        </w:rPr>
        <w:t xml:space="preserve"> </w:t>
      </w:r>
      <w:r w:rsidRPr="0033012B">
        <w:rPr>
          <w:color w:val="008000"/>
          <w:spacing w:val="-2"/>
          <w:u w:val="dash"/>
        </w:rPr>
        <w:t>of</w:t>
      </w:r>
      <w:r w:rsidRPr="0033012B">
        <w:rPr>
          <w:color w:val="008000"/>
          <w:spacing w:val="21"/>
          <w:u w:val="dash"/>
        </w:rPr>
        <w:t xml:space="preserve"> </w:t>
      </w:r>
      <w:r w:rsidRPr="0033012B">
        <w:rPr>
          <w:color w:val="008000"/>
          <w:u w:val="dash"/>
        </w:rPr>
        <w:t>the</w:t>
      </w:r>
      <w:r w:rsidRPr="0033012B">
        <w:rPr>
          <w:color w:val="008000"/>
          <w:spacing w:val="20"/>
          <w:u w:val="dash"/>
        </w:rPr>
        <w:t xml:space="preserve"> </w:t>
      </w:r>
      <w:r w:rsidRPr="0033012B">
        <w:rPr>
          <w:color w:val="008000"/>
          <w:spacing w:val="-1"/>
          <w:u w:val="dash"/>
        </w:rPr>
        <w:t>Forum-EC</w:t>
      </w:r>
      <w:r w:rsidRPr="0033012B">
        <w:rPr>
          <w:color w:val="008000"/>
          <w:spacing w:val="19"/>
          <w:u w:val="dash"/>
        </w:rPr>
        <w:t xml:space="preserve"> </w:t>
      </w:r>
      <w:r w:rsidRPr="0033012B">
        <w:rPr>
          <w:color w:val="008000"/>
          <w:spacing w:val="-1"/>
          <w:u w:val="dash"/>
        </w:rPr>
        <w:t>shall</w:t>
      </w:r>
      <w:r w:rsidRPr="0033012B">
        <w:rPr>
          <w:color w:val="008000"/>
          <w:spacing w:val="19"/>
          <w:u w:val="dash"/>
        </w:rPr>
        <w:t xml:space="preserve"> </w:t>
      </w:r>
      <w:r w:rsidRPr="0033012B">
        <w:rPr>
          <w:color w:val="008000"/>
          <w:spacing w:val="-2"/>
          <w:u w:val="dash"/>
        </w:rPr>
        <w:t>have</w:t>
      </w:r>
      <w:r w:rsidRPr="0033012B">
        <w:rPr>
          <w:color w:val="008000"/>
          <w:spacing w:val="20"/>
          <w:u w:val="dash"/>
        </w:rPr>
        <w:t xml:space="preserve"> </w:t>
      </w:r>
      <w:r w:rsidRPr="0033012B">
        <w:rPr>
          <w:color w:val="008000"/>
          <w:u w:val="dash"/>
        </w:rPr>
        <w:t>a</w:t>
      </w:r>
      <w:r w:rsidRPr="0033012B">
        <w:rPr>
          <w:color w:val="008000"/>
          <w:spacing w:val="20"/>
          <w:u w:val="dash"/>
        </w:rPr>
        <w:t xml:space="preserve"> </w:t>
      </w:r>
      <w:r w:rsidRPr="0033012B">
        <w:rPr>
          <w:color w:val="008000"/>
          <w:spacing w:val="-1"/>
          <w:u w:val="dash"/>
        </w:rPr>
        <w:t>vote</w:t>
      </w:r>
      <w:r w:rsidRPr="0033012B">
        <w:rPr>
          <w:color w:val="008000"/>
          <w:spacing w:val="20"/>
          <w:u w:val="dash"/>
        </w:rPr>
        <w:t xml:space="preserve"> </w:t>
      </w:r>
      <w:r w:rsidRPr="0033012B">
        <w:rPr>
          <w:color w:val="008000"/>
          <w:spacing w:val="-2"/>
          <w:u w:val="dash"/>
        </w:rPr>
        <w:t>if</w:t>
      </w:r>
      <w:r w:rsidRPr="0033012B">
        <w:rPr>
          <w:color w:val="008000"/>
          <w:spacing w:val="23"/>
          <w:u w:val="dash"/>
        </w:rPr>
        <w:t xml:space="preserve"> </w:t>
      </w:r>
      <w:r w:rsidRPr="0033012B">
        <w:rPr>
          <w:color w:val="008000"/>
          <w:u w:val="dash"/>
        </w:rPr>
        <w:t>a</w:t>
      </w:r>
      <w:r w:rsidRPr="0033012B">
        <w:rPr>
          <w:color w:val="008000"/>
          <w:spacing w:val="17"/>
          <w:u w:val="dash"/>
        </w:rPr>
        <w:t xml:space="preserve"> </w:t>
      </w:r>
      <w:r w:rsidRPr="0033012B">
        <w:rPr>
          <w:color w:val="008000"/>
          <w:spacing w:val="-1"/>
          <w:u w:val="dash"/>
        </w:rPr>
        <w:t>decision</w:t>
      </w:r>
      <w:r w:rsidRPr="0033012B">
        <w:rPr>
          <w:color w:val="008000"/>
          <w:spacing w:val="17"/>
          <w:u w:val="dash"/>
        </w:rPr>
        <w:t xml:space="preserve"> </w:t>
      </w:r>
      <w:r w:rsidRPr="0033012B">
        <w:rPr>
          <w:color w:val="008000"/>
          <w:spacing w:val="-1"/>
          <w:u w:val="dash"/>
        </w:rPr>
        <w:t>is</w:t>
      </w:r>
      <w:r w:rsidRPr="0033012B">
        <w:rPr>
          <w:color w:val="008000"/>
          <w:spacing w:val="20"/>
          <w:u w:val="dash"/>
        </w:rPr>
        <w:t xml:space="preserve"> </w:t>
      </w:r>
      <w:r w:rsidRPr="0033012B">
        <w:rPr>
          <w:color w:val="008000"/>
          <w:spacing w:val="-1"/>
          <w:u w:val="dash"/>
        </w:rPr>
        <w:t>made</w:t>
      </w:r>
      <w:r w:rsidRPr="0033012B">
        <w:rPr>
          <w:color w:val="008000"/>
          <w:spacing w:val="17"/>
          <w:u w:val="dash"/>
        </w:rPr>
        <w:t xml:space="preserve"> </w:t>
      </w:r>
      <w:r w:rsidRPr="0033012B">
        <w:rPr>
          <w:color w:val="008000"/>
          <w:spacing w:val="-1"/>
          <w:u w:val="dash"/>
        </w:rPr>
        <w:t>by</w:t>
      </w:r>
      <w:r w:rsidRPr="0033012B">
        <w:rPr>
          <w:color w:val="008000"/>
          <w:spacing w:val="30"/>
          <w:u w:val="dash"/>
        </w:rPr>
        <w:t xml:space="preserve"> </w:t>
      </w:r>
      <w:r w:rsidRPr="0033012B">
        <w:rPr>
          <w:color w:val="008000"/>
          <w:spacing w:val="-1"/>
          <w:u w:val="dash"/>
        </w:rPr>
        <w:t>election:</w:t>
      </w:r>
    </w:p>
    <w:p w:rsidR="005C2294" w:rsidRPr="0033012B" w:rsidRDefault="005C2294" w:rsidP="005C2294">
      <w:pPr>
        <w:pStyle w:val="BodyText"/>
        <w:kinsoku w:val="0"/>
        <w:overflowPunct w:val="0"/>
        <w:spacing w:before="115" w:line="252" w:lineRule="exact"/>
        <w:rPr>
          <w:color w:val="008000"/>
          <w:u w:val="dash"/>
        </w:rPr>
      </w:pPr>
      <w:r w:rsidRPr="0033012B">
        <w:rPr>
          <w:color w:val="008000"/>
          <w:u w:val="dash"/>
        </w:rPr>
        <w:t xml:space="preserve">           </w:t>
      </w:r>
      <w:r w:rsidRPr="0033012B">
        <w:rPr>
          <w:color w:val="008000"/>
          <w:spacing w:val="-15"/>
          <w:u w:val="dash"/>
        </w:rPr>
        <w:t xml:space="preserve"> </w:t>
      </w:r>
      <w:r w:rsidRPr="0033012B">
        <w:rPr>
          <w:color w:val="008000"/>
          <w:spacing w:val="-2"/>
          <w:u w:val="dash"/>
        </w:rPr>
        <w:t>i.</w:t>
      </w:r>
      <w:r w:rsidRPr="0033012B">
        <w:rPr>
          <w:color w:val="008000"/>
          <w:u w:val="dash"/>
        </w:rPr>
        <w:t xml:space="preserve">          </w:t>
      </w:r>
      <w:r w:rsidRPr="0033012B">
        <w:rPr>
          <w:color w:val="008000"/>
          <w:spacing w:val="-1"/>
          <w:u w:val="dash"/>
        </w:rPr>
        <w:t>Chairperson</w:t>
      </w:r>
    </w:p>
    <w:p w:rsidR="005C2294" w:rsidRPr="0033012B" w:rsidRDefault="005C2294" w:rsidP="005C2294">
      <w:pPr>
        <w:pStyle w:val="BodyText"/>
        <w:kinsoku w:val="0"/>
        <w:overflowPunct w:val="0"/>
        <w:spacing w:line="252" w:lineRule="exact"/>
        <w:rPr>
          <w:color w:val="008000"/>
          <w:u w:val="dash"/>
        </w:rPr>
      </w:pPr>
      <w:r w:rsidRPr="0033012B">
        <w:rPr>
          <w:color w:val="008000"/>
          <w:u w:val="dash"/>
        </w:rPr>
        <w:t xml:space="preserve">           </w:t>
      </w:r>
      <w:r w:rsidRPr="0033012B">
        <w:rPr>
          <w:color w:val="008000"/>
          <w:spacing w:val="-15"/>
          <w:u w:val="dash"/>
        </w:rPr>
        <w:t xml:space="preserve"> </w:t>
      </w:r>
      <w:r w:rsidRPr="0033012B">
        <w:rPr>
          <w:color w:val="008000"/>
          <w:spacing w:val="-2"/>
          <w:u w:val="dash"/>
        </w:rPr>
        <w:t>ii.</w:t>
      </w:r>
      <w:r w:rsidRPr="0033012B">
        <w:rPr>
          <w:color w:val="008000"/>
          <w:u w:val="dash"/>
        </w:rPr>
        <w:t xml:space="preserve">         </w:t>
      </w:r>
      <w:r w:rsidRPr="0033012B">
        <w:rPr>
          <w:color w:val="008000"/>
          <w:spacing w:val="14"/>
          <w:u w:val="dash"/>
        </w:rPr>
        <w:t xml:space="preserve"> </w:t>
      </w:r>
      <w:r w:rsidRPr="0033012B">
        <w:rPr>
          <w:color w:val="008000"/>
          <w:spacing w:val="-1"/>
          <w:u w:val="dash"/>
        </w:rPr>
        <w:t>Vice-Chairperson</w:t>
      </w:r>
    </w:p>
    <w:p w:rsidR="005C2294" w:rsidRDefault="005C2294" w:rsidP="005C2294">
      <w:pPr>
        <w:pStyle w:val="BodyText"/>
        <w:kinsoku w:val="0"/>
        <w:overflowPunct w:val="0"/>
        <w:spacing w:before="1"/>
        <w:ind w:left="840"/>
        <w:rPr>
          <w:color w:val="000000"/>
        </w:rPr>
      </w:pPr>
      <w:r w:rsidRPr="0033012B">
        <w:rPr>
          <w:color w:val="008000"/>
          <w:spacing w:val="-2"/>
          <w:u w:val="dash"/>
        </w:rPr>
        <w:t>iii.</w:t>
      </w:r>
      <w:r w:rsidRPr="0033012B">
        <w:rPr>
          <w:color w:val="008000"/>
          <w:u w:val="dash"/>
        </w:rPr>
        <w:t xml:space="preserve">       </w:t>
      </w:r>
      <w:r w:rsidRPr="0033012B">
        <w:rPr>
          <w:color w:val="008000"/>
          <w:spacing w:val="25"/>
          <w:u w:val="dash"/>
        </w:rPr>
        <w:t xml:space="preserve"> </w:t>
      </w:r>
      <w:r w:rsidRPr="0033012B">
        <w:rPr>
          <w:color w:val="008000"/>
          <w:u w:val="dash"/>
        </w:rPr>
        <w:t>The</w:t>
      </w:r>
      <w:r w:rsidRPr="0033012B">
        <w:rPr>
          <w:color w:val="008000"/>
          <w:spacing w:val="-2"/>
          <w:u w:val="dash"/>
        </w:rPr>
        <w:t xml:space="preserve"> </w:t>
      </w:r>
      <w:r w:rsidRPr="0033012B">
        <w:rPr>
          <w:color w:val="008000"/>
          <w:spacing w:val="-1"/>
          <w:u w:val="dash"/>
        </w:rPr>
        <w:t>three</w:t>
      </w:r>
      <w:r w:rsidRPr="0033012B">
        <w:rPr>
          <w:color w:val="008000"/>
          <w:u w:val="dash"/>
        </w:rPr>
        <w:t xml:space="preserve"> </w:t>
      </w:r>
      <w:r w:rsidRPr="0033012B">
        <w:rPr>
          <w:color w:val="008000"/>
          <w:spacing w:val="-1"/>
          <w:u w:val="dash"/>
        </w:rPr>
        <w:t>additional</w:t>
      </w:r>
      <w:r w:rsidRPr="0033012B">
        <w:rPr>
          <w:color w:val="008000"/>
          <w:spacing w:val="-3"/>
          <w:u w:val="dash"/>
        </w:rPr>
        <w:t xml:space="preserve"> </w:t>
      </w:r>
      <w:r w:rsidRPr="0033012B">
        <w:rPr>
          <w:color w:val="008000"/>
          <w:spacing w:val="-1"/>
          <w:u w:val="dash"/>
        </w:rPr>
        <w:t>members</w:t>
      </w:r>
      <w:r w:rsidRPr="0033012B">
        <w:rPr>
          <w:color w:val="008000"/>
          <w:spacing w:val="-2"/>
          <w:u w:val="dash"/>
        </w:rPr>
        <w:t xml:space="preserve"> </w:t>
      </w:r>
      <w:r w:rsidRPr="0033012B">
        <w:rPr>
          <w:color w:val="008000"/>
          <w:spacing w:val="-1"/>
          <w:u w:val="dash"/>
        </w:rPr>
        <w:t>as</w:t>
      </w:r>
      <w:r w:rsidRPr="0033012B">
        <w:rPr>
          <w:color w:val="008000"/>
          <w:spacing w:val="-2"/>
          <w:u w:val="dash"/>
        </w:rPr>
        <w:t xml:space="preserve"> </w:t>
      </w:r>
      <w:r w:rsidRPr="0033012B">
        <w:rPr>
          <w:color w:val="008000"/>
          <w:spacing w:val="-1"/>
          <w:u w:val="dash"/>
        </w:rPr>
        <w:t>defined</w:t>
      </w:r>
      <w:r w:rsidRPr="0033012B">
        <w:rPr>
          <w:color w:val="008000"/>
          <w:u w:val="dash"/>
        </w:rPr>
        <w:t xml:space="preserve"> </w:t>
      </w:r>
      <w:r w:rsidRPr="0033012B">
        <w:rPr>
          <w:color w:val="008000"/>
          <w:spacing w:val="-2"/>
          <w:u w:val="dash"/>
        </w:rPr>
        <w:t>under</w:t>
      </w:r>
      <w:r w:rsidRPr="0033012B">
        <w:rPr>
          <w:color w:val="008000"/>
          <w:spacing w:val="-1"/>
          <w:u w:val="dash"/>
        </w:rPr>
        <w:t xml:space="preserve"> Membership</w:t>
      </w:r>
      <w:r w:rsidRPr="0033012B">
        <w:rPr>
          <w:color w:val="008000"/>
          <w:u w:val="dash"/>
        </w:rPr>
        <w:t xml:space="preserve"> </w:t>
      </w:r>
      <w:r w:rsidRPr="0033012B">
        <w:rPr>
          <w:color w:val="008000"/>
          <w:spacing w:val="-1"/>
          <w:u w:val="dash"/>
        </w:rPr>
        <w:t>1.iii</w:t>
      </w:r>
      <w:r w:rsidRPr="0033012B">
        <w:rPr>
          <w:color w:val="008000"/>
          <w:u w:val="dash"/>
        </w:rPr>
        <w:t xml:space="preserve"> </w:t>
      </w:r>
      <w:r w:rsidRPr="0033012B">
        <w:rPr>
          <w:color w:val="008000"/>
          <w:spacing w:val="-2"/>
          <w:u w:val="dash"/>
        </w:rPr>
        <w:t>a</w:t>
      </w:r>
      <w:r>
        <w:rPr>
          <w:color w:val="008000"/>
          <w:spacing w:val="-2"/>
        </w:rPr>
        <w:t>bove</w:t>
      </w:r>
    </w:p>
    <w:p w:rsidR="005C2294" w:rsidRDefault="005C2294" w:rsidP="005C2294">
      <w:pPr>
        <w:pStyle w:val="BodyText"/>
        <w:kinsoku w:val="0"/>
        <w:overflowPunct w:val="0"/>
        <w:rPr>
          <w:sz w:val="20"/>
          <w:szCs w:val="20"/>
        </w:rPr>
      </w:pPr>
    </w:p>
    <w:p w:rsidR="005C2294" w:rsidRDefault="005C2294" w:rsidP="005C2294">
      <w:pPr>
        <w:pStyle w:val="BodyText"/>
        <w:kinsoku w:val="0"/>
        <w:overflowPunct w:val="0"/>
        <w:spacing w:before="2"/>
        <w:rPr>
          <w:sz w:val="18"/>
          <w:szCs w:val="18"/>
        </w:rPr>
      </w:pPr>
    </w:p>
    <w:p w:rsidR="005C2294" w:rsidRPr="0033012B" w:rsidRDefault="005C2294" w:rsidP="005C2294">
      <w:pPr>
        <w:pStyle w:val="BodyText"/>
        <w:numPr>
          <w:ilvl w:val="1"/>
          <w:numId w:val="12"/>
        </w:numPr>
        <w:tabs>
          <w:tab w:val="left" w:pos="840"/>
        </w:tabs>
        <w:kinsoku w:val="0"/>
        <w:overflowPunct w:val="0"/>
        <w:autoSpaceDE w:val="0"/>
        <w:autoSpaceDN w:val="0"/>
        <w:adjustRightInd w:val="0"/>
        <w:ind w:right="296" w:firstLine="0"/>
        <w:jc w:val="left"/>
        <w:rPr>
          <w:color w:val="008000"/>
          <w:u w:val="dash"/>
        </w:rPr>
      </w:pPr>
      <w:r w:rsidRPr="0033012B">
        <w:rPr>
          <w:color w:val="008000"/>
          <w:u w:val="dash"/>
        </w:rPr>
        <w:t xml:space="preserve">The </w:t>
      </w:r>
      <w:r w:rsidRPr="0033012B">
        <w:rPr>
          <w:color w:val="008000"/>
          <w:spacing w:val="-1"/>
          <w:u w:val="dash"/>
        </w:rPr>
        <w:t>following</w:t>
      </w:r>
      <w:r w:rsidRPr="0033012B">
        <w:rPr>
          <w:color w:val="008000"/>
          <w:spacing w:val="5"/>
          <w:u w:val="dash"/>
        </w:rPr>
        <w:t xml:space="preserve"> </w:t>
      </w:r>
      <w:r w:rsidRPr="0033012B">
        <w:rPr>
          <w:color w:val="008000"/>
          <w:spacing w:val="-1"/>
          <w:u w:val="dash"/>
        </w:rPr>
        <w:t>groups</w:t>
      </w:r>
      <w:r w:rsidRPr="0033012B">
        <w:rPr>
          <w:color w:val="008000"/>
          <w:spacing w:val="3"/>
          <w:u w:val="dash"/>
        </w:rPr>
        <w:t xml:space="preserve"> </w:t>
      </w:r>
      <w:r w:rsidRPr="0033012B">
        <w:rPr>
          <w:color w:val="008000"/>
          <w:spacing w:val="-2"/>
          <w:u w:val="dash"/>
        </w:rPr>
        <w:t>of</w:t>
      </w:r>
      <w:r w:rsidRPr="0033012B">
        <w:rPr>
          <w:color w:val="008000"/>
          <w:spacing w:val="2"/>
          <w:u w:val="dash"/>
        </w:rPr>
        <w:t xml:space="preserve"> </w:t>
      </w:r>
      <w:r w:rsidRPr="0033012B">
        <w:rPr>
          <w:color w:val="008000"/>
          <w:spacing w:val="-1"/>
          <w:u w:val="dash"/>
        </w:rPr>
        <w:t>members</w:t>
      </w:r>
      <w:r w:rsidRPr="0033012B">
        <w:rPr>
          <w:color w:val="008000"/>
          <w:spacing w:val="3"/>
          <w:u w:val="dash"/>
        </w:rPr>
        <w:t xml:space="preserve"> </w:t>
      </w:r>
      <w:r w:rsidRPr="0033012B">
        <w:rPr>
          <w:color w:val="008000"/>
          <w:spacing w:val="-2"/>
          <w:u w:val="dash"/>
        </w:rPr>
        <w:t>of</w:t>
      </w:r>
      <w:r w:rsidRPr="0033012B">
        <w:rPr>
          <w:color w:val="008000"/>
          <w:spacing w:val="4"/>
          <w:u w:val="dash"/>
        </w:rPr>
        <w:t xml:space="preserve"> </w:t>
      </w:r>
      <w:r w:rsidRPr="0033012B">
        <w:rPr>
          <w:color w:val="008000"/>
          <w:u w:val="dash"/>
        </w:rPr>
        <w:t>the</w:t>
      </w:r>
      <w:r w:rsidRPr="0033012B">
        <w:rPr>
          <w:color w:val="008000"/>
          <w:spacing w:val="3"/>
          <w:u w:val="dash"/>
        </w:rPr>
        <w:t xml:space="preserve"> </w:t>
      </w:r>
      <w:r w:rsidRPr="0033012B">
        <w:rPr>
          <w:color w:val="008000"/>
          <w:spacing w:val="-2"/>
          <w:u w:val="dash"/>
        </w:rPr>
        <w:t>Forum-EC</w:t>
      </w:r>
      <w:r w:rsidRPr="0033012B">
        <w:rPr>
          <w:color w:val="008000"/>
          <w:spacing w:val="2"/>
          <w:u w:val="dash"/>
        </w:rPr>
        <w:t xml:space="preserve"> </w:t>
      </w:r>
      <w:r w:rsidRPr="0033012B">
        <w:rPr>
          <w:color w:val="008000"/>
          <w:spacing w:val="-1"/>
          <w:u w:val="dash"/>
        </w:rPr>
        <w:t>shall</w:t>
      </w:r>
      <w:r w:rsidRPr="0033012B">
        <w:rPr>
          <w:color w:val="008000"/>
          <w:spacing w:val="2"/>
          <w:u w:val="dash"/>
        </w:rPr>
        <w:t xml:space="preserve"> </w:t>
      </w:r>
      <w:r w:rsidRPr="0033012B">
        <w:rPr>
          <w:color w:val="008000"/>
          <w:spacing w:val="-2"/>
          <w:u w:val="dash"/>
        </w:rPr>
        <w:t>have</w:t>
      </w:r>
      <w:r w:rsidRPr="0033012B">
        <w:rPr>
          <w:color w:val="008000"/>
          <w:spacing w:val="3"/>
          <w:u w:val="dash"/>
        </w:rPr>
        <w:t xml:space="preserve"> </w:t>
      </w:r>
      <w:r w:rsidRPr="0033012B">
        <w:rPr>
          <w:color w:val="008000"/>
          <w:spacing w:val="-1"/>
          <w:u w:val="dash"/>
        </w:rPr>
        <w:t>one</w:t>
      </w:r>
      <w:r w:rsidRPr="0033012B">
        <w:rPr>
          <w:color w:val="008000"/>
          <w:spacing w:val="5"/>
          <w:u w:val="dash"/>
        </w:rPr>
        <w:t xml:space="preserve"> </w:t>
      </w:r>
      <w:r w:rsidRPr="0033012B">
        <w:rPr>
          <w:color w:val="008000"/>
          <w:spacing w:val="-1"/>
          <w:u w:val="dash"/>
        </w:rPr>
        <w:t>vote</w:t>
      </w:r>
      <w:r w:rsidRPr="0033012B">
        <w:rPr>
          <w:color w:val="008000"/>
          <w:spacing w:val="3"/>
          <w:u w:val="dash"/>
        </w:rPr>
        <w:t xml:space="preserve"> </w:t>
      </w:r>
      <w:r w:rsidRPr="0033012B">
        <w:rPr>
          <w:color w:val="008000"/>
          <w:spacing w:val="-1"/>
          <w:u w:val="dash"/>
        </w:rPr>
        <w:t>per</w:t>
      </w:r>
      <w:r w:rsidRPr="0033012B">
        <w:rPr>
          <w:color w:val="008000"/>
          <w:spacing w:val="2"/>
          <w:u w:val="dash"/>
        </w:rPr>
        <w:t xml:space="preserve"> </w:t>
      </w:r>
      <w:r w:rsidRPr="0033012B">
        <w:rPr>
          <w:color w:val="008000"/>
          <w:u w:val="dash"/>
        </w:rPr>
        <w:t>group</w:t>
      </w:r>
      <w:r w:rsidRPr="0033012B">
        <w:rPr>
          <w:color w:val="008000"/>
          <w:spacing w:val="3"/>
          <w:u w:val="dash"/>
        </w:rPr>
        <w:t xml:space="preserve"> </w:t>
      </w:r>
      <w:r w:rsidRPr="0033012B">
        <w:rPr>
          <w:color w:val="008000"/>
          <w:spacing w:val="-2"/>
          <w:u w:val="dash"/>
        </w:rPr>
        <w:t>if</w:t>
      </w:r>
      <w:r w:rsidRPr="0033012B">
        <w:rPr>
          <w:color w:val="008000"/>
          <w:spacing w:val="7"/>
          <w:u w:val="dash"/>
        </w:rPr>
        <w:t xml:space="preserve"> </w:t>
      </w:r>
      <w:r w:rsidRPr="0033012B">
        <w:rPr>
          <w:color w:val="008000"/>
          <w:u w:val="dash"/>
        </w:rPr>
        <w:t>a</w:t>
      </w:r>
      <w:r w:rsidRPr="0033012B">
        <w:rPr>
          <w:color w:val="008000"/>
          <w:spacing w:val="47"/>
          <w:u w:val="dash"/>
        </w:rPr>
        <w:t xml:space="preserve"> </w:t>
      </w:r>
      <w:r w:rsidRPr="0033012B">
        <w:rPr>
          <w:color w:val="008000"/>
          <w:spacing w:val="-1"/>
          <w:u w:val="dash"/>
        </w:rPr>
        <w:t>decision</w:t>
      </w:r>
      <w:r w:rsidRPr="0033012B">
        <w:rPr>
          <w:color w:val="008000"/>
          <w:spacing w:val="1"/>
          <w:u w:val="dash"/>
        </w:rPr>
        <w:t xml:space="preserve"> </w:t>
      </w:r>
      <w:r w:rsidRPr="0033012B">
        <w:rPr>
          <w:color w:val="008000"/>
          <w:spacing w:val="-1"/>
          <w:u w:val="dash"/>
        </w:rPr>
        <w:t>is</w:t>
      </w:r>
      <w:r w:rsidRPr="0033012B">
        <w:rPr>
          <w:color w:val="008000"/>
          <w:spacing w:val="1"/>
          <w:u w:val="dash"/>
        </w:rPr>
        <w:t xml:space="preserve"> </w:t>
      </w:r>
      <w:r w:rsidRPr="0033012B">
        <w:rPr>
          <w:color w:val="008000"/>
          <w:spacing w:val="-1"/>
          <w:u w:val="dash"/>
        </w:rPr>
        <w:t>made</w:t>
      </w:r>
      <w:r w:rsidRPr="0033012B">
        <w:rPr>
          <w:color w:val="008000"/>
          <w:spacing w:val="-2"/>
          <w:u w:val="dash"/>
        </w:rPr>
        <w:t xml:space="preserve"> </w:t>
      </w:r>
      <w:r w:rsidRPr="0033012B">
        <w:rPr>
          <w:color w:val="008000"/>
          <w:spacing w:val="-1"/>
          <w:u w:val="dash"/>
        </w:rPr>
        <w:t>by</w:t>
      </w:r>
      <w:r w:rsidRPr="0033012B">
        <w:rPr>
          <w:color w:val="008000"/>
          <w:spacing w:val="-2"/>
          <w:u w:val="dash"/>
        </w:rPr>
        <w:t xml:space="preserve"> </w:t>
      </w:r>
      <w:r w:rsidRPr="0033012B">
        <w:rPr>
          <w:color w:val="008000"/>
          <w:spacing w:val="-1"/>
          <w:u w:val="dash"/>
        </w:rPr>
        <w:t>election:</w:t>
      </w:r>
    </w:p>
    <w:p w:rsidR="005C2294" w:rsidRPr="0033012B" w:rsidRDefault="005C2294" w:rsidP="005C2294">
      <w:pPr>
        <w:pStyle w:val="BodyText"/>
        <w:numPr>
          <w:ilvl w:val="2"/>
          <w:numId w:val="12"/>
        </w:numPr>
        <w:tabs>
          <w:tab w:val="left" w:pos="1561"/>
        </w:tabs>
        <w:kinsoku w:val="0"/>
        <w:overflowPunct w:val="0"/>
        <w:autoSpaceDE w:val="0"/>
        <w:autoSpaceDN w:val="0"/>
        <w:adjustRightInd w:val="0"/>
        <w:spacing w:line="252" w:lineRule="exact"/>
        <w:ind w:hanging="720"/>
        <w:jc w:val="left"/>
        <w:rPr>
          <w:color w:val="008000"/>
          <w:u w:val="dash"/>
        </w:rPr>
      </w:pPr>
      <w:r w:rsidRPr="0033012B">
        <w:rPr>
          <w:color w:val="008000"/>
          <w:spacing w:val="-1"/>
          <w:u w:val="dash"/>
        </w:rPr>
        <w:t>Representatives</w:t>
      </w:r>
      <w:r w:rsidRPr="0033012B">
        <w:rPr>
          <w:color w:val="008000"/>
          <w:spacing w:val="1"/>
          <w:u w:val="dash"/>
        </w:rPr>
        <w:t xml:space="preserve"> </w:t>
      </w:r>
      <w:r w:rsidRPr="0033012B">
        <w:rPr>
          <w:color w:val="008000"/>
          <w:spacing w:val="-2"/>
          <w:u w:val="dash"/>
        </w:rPr>
        <w:t>of</w:t>
      </w:r>
      <w:r w:rsidRPr="0033012B">
        <w:rPr>
          <w:color w:val="008000"/>
          <w:spacing w:val="2"/>
          <w:u w:val="dash"/>
        </w:rPr>
        <w:t xml:space="preserve"> </w:t>
      </w:r>
      <w:r w:rsidRPr="0033012B">
        <w:rPr>
          <w:color w:val="008000"/>
          <w:u w:val="dash"/>
        </w:rPr>
        <w:t xml:space="preserve">the </w:t>
      </w:r>
      <w:r w:rsidRPr="0033012B">
        <w:rPr>
          <w:color w:val="008000"/>
          <w:spacing w:val="-1"/>
          <w:u w:val="dash"/>
        </w:rPr>
        <w:t>Forum sub-programmes</w:t>
      </w:r>
    </w:p>
    <w:p w:rsidR="005C2294" w:rsidRPr="0033012B" w:rsidRDefault="005C2294" w:rsidP="005C2294">
      <w:pPr>
        <w:pStyle w:val="BodyText"/>
        <w:numPr>
          <w:ilvl w:val="2"/>
          <w:numId w:val="12"/>
        </w:numPr>
        <w:tabs>
          <w:tab w:val="left" w:pos="1561"/>
        </w:tabs>
        <w:kinsoku w:val="0"/>
        <w:overflowPunct w:val="0"/>
        <w:autoSpaceDE w:val="0"/>
        <w:autoSpaceDN w:val="0"/>
        <w:adjustRightInd w:val="0"/>
        <w:spacing w:before="1" w:line="252" w:lineRule="exact"/>
        <w:ind w:hanging="720"/>
        <w:jc w:val="left"/>
        <w:rPr>
          <w:color w:val="008000"/>
          <w:u w:val="dash"/>
        </w:rPr>
      </w:pPr>
      <w:r w:rsidRPr="0033012B">
        <w:rPr>
          <w:color w:val="008000"/>
          <w:spacing w:val="-1"/>
          <w:u w:val="dash"/>
        </w:rPr>
        <w:t>Representatives</w:t>
      </w:r>
      <w:r w:rsidRPr="0033012B">
        <w:rPr>
          <w:color w:val="008000"/>
          <w:spacing w:val="1"/>
          <w:u w:val="dash"/>
        </w:rPr>
        <w:t xml:space="preserve"> </w:t>
      </w:r>
      <w:r w:rsidRPr="0033012B">
        <w:rPr>
          <w:color w:val="008000"/>
          <w:spacing w:val="-2"/>
          <w:u w:val="dash"/>
        </w:rPr>
        <w:t>of</w:t>
      </w:r>
      <w:r w:rsidRPr="0033012B">
        <w:rPr>
          <w:color w:val="008000"/>
          <w:spacing w:val="2"/>
          <w:u w:val="dash"/>
        </w:rPr>
        <w:t xml:space="preserve"> </w:t>
      </w:r>
      <w:r w:rsidRPr="0033012B">
        <w:rPr>
          <w:color w:val="008000"/>
          <w:u w:val="dash"/>
        </w:rPr>
        <w:t>the</w:t>
      </w:r>
      <w:r w:rsidRPr="0033012B">
        <w:rPr>
          <w:color w:val="008000"/>
          <w:spacing w:val="-2"/>
          <w:u w:val="dash"/>
        </w:rPr>
        <w:t xml:space="preserve"> </w:t>
      </w:r>
      <w:r w:rsidRPr="0033012B">
        <w:rPr>
          <w:color w:val="008000"/>
          <w:spacing w:val="-1"/>
          <w:u w:val="dash"/>
        </w:rPr>
        <w:t>Operators</w:t>
      </w:r>
      <w:r w:rsidRPr="0033012B">
        <w:rPr>
          <w:color w:val="008000"/>
          <w:spacing w:val="1"/>
          <w:u w:val="dash"/>
        </w:rPr>
        <w:t xml:space="preserve"> </w:t>
      </w:r>
      <w:r w:rsidRPr="0033012B">
        <w:rPr>
          <w:color w:val="008000"/>
          <w:spacing w:val="-1"/>
          <w:u w:val="dash"/>
        </w:rPr>
        <w:t>and</w:t>
      </w:r>
      <w:r w:rsidRPr="0033012B">
        <w:rPr>
          <w:color w:val="008000"/>
          <w:spacing w:val="-2"/>
          <w:u w:val="dash"/>
        </w:rPr>
        <w:t xml:space="preserve"> </w:t>
      </w:r>
      <w:r w:rsidRPr="0033012B">
        <w:rPr>
          <w:color w:val="008000"/>
          <w:spacing w:val="-1"/>
          <w:u w:val="dash"/>
        </w:rPr>
        <w:t>service</w:t>
      </w:r>
      <w:r w:rsidRPr="0033012B">
        <w:rPr>
          <w:color w:val="008000"/>
          <w:u w:val="dash"/>
        </w:rPr>
        <w:t xml:space="preserve"> </w:t>
      </w:r>
      <w:r w:rsidRPr="0033012B">
        <w:rPr>
          <w:color w:val="008000"/>
          <w:spacing w:val="-2"/>
          <w:u w:val="dash"/>
        </w:rPr>
        <w:t>providers</w:t>
      </w:r>
      <w:r w:rsidRPr="0033012B">
        <w:rPr>
          <w:color w:val="008000"/>
          <w:spacing w:val="1"/>
          <w:u w:val="dash"/>
        </w:rPr>
        <w:t xml:space="preserve"> </w:t>
      </w:r>
      <w:r w:rsidRPr="0033012B">
        <w:rPr>
          <w:color w:val="008000"/>
          <w:spacing w:val="-2"/>
          <w:u w:val="dash"/>
        </w:rPr>
        <w:t>of</w:t>
      </w:r>
      <w:r w:rsidRPr="0033012B">
        <w:rPr>
          <w:color w:val="008000"/>
          <w:spacing w:val="4"/>
          <w:u w:val="dash"/>
        </w:rPr>
        <w:t xml:space="preserve"> </w:t>
      </w:r>
      <w:r w:rsidRPr="0033012B">
        <w:rPr>
          <w:color w:val="008000"/>
          <w:spacing w:val="-1"/>
          <w:u w:val="dash"/>
        </w:rPr>
        <w:t>Satcom systems</w:t>
      </w:r>
    </w:p>
    <w:p w:rsidR="005C2294" w:rsidRPr="0033012B" w:rsidRDefault="005C2294" w:rsidP="005C2294">
      <w:pPr>
        <w:pStyle w:val="BodyText"/>
        <w:kinsoku w:val="0"/>
        <w:overflowPunct w:val="0"/>
        <w:spacing w:line="252" w:lineRule="exact"/>
        <w:ind w:left="840"/>
        <w:rPr>
          <w:color w:val="008000"/>
          <w:u w:val="dash"/>
        </w:rPr>
      </w:pPr>
      <w:r w:rsidRPr="0033012B">
        <w:rPr>
          <w:color w:val="008000"/>
          <w:spacing w:val="-2"/>
          <w:u w:val="dash"/>
        </w:rPr>
        <w:lastRenderedPageBreak/>
        <w:t>ii.</w:t>
      </w:r>
      <w:r w:rsidRPr="0033012B">
        <w:rPr>
          <w:color w:val="008000"/>
          <w:u w:val="dash"/>
        </w:rPr>
        <w:t xml:space="preserve">        </w:t>
      </w:r>
      <w:r w:rsidRPr="0033012B">
        <w:rPr>
          <w:color w:val="008000"/>
          <w:spacing w:val="12"/>
          <w:u w:val="dash"/>
        </w:rPr>
        <w:t xml:space="preserve"> </w:t>
      </w:r>
      <w:r w:rsidRPr="0033012B">
        <w:rPr>
          <w:color w:val="008000"/>
          <w:spacing w:val="-1"/>
          <w:u w:val="dash"/>
        </w:rPr>
        <w:t>Representatives</w:t>
      </w:r>
      <w:r w:rsidRPr="0033012B">
        <w:rPr>
          <w:color w:val="008000"/>
          <w:spacing w:val="1"/>
          <w:u w:val="dash"/>
        </w:rPr>
        <w:t xml:space="preserve"> </w:t>
      </w:r>
      <w:r w:rsidRPr="0033012B">
        <w:rPr>
          <w:color w:val="008000"/>
          <w:spacing w:val="-2"/>
          <w:u w:val="dash"/>
        </w:rPr>
        <w:t>of</w:t>
      </w:r>
      <w:r w:rsidRPr="0033012B">
        <w:rPr>
          <w:color w:val="008000"/>
          <w:spacing w:val="4"/>
          <w:u w:val="dash"/>
        </w:rPr>
        <w:t xml:space="preserve"> </w:t>
      </w:r>
      <w:r w:rsidRPr="0033012B">
        <w:rPr>
          <w:color w:val="008000"/>
          <w:spacing w:val="-1"/>
          <w:u w:val="dash"/>
        </w:rPr>
        <w:t>Satellite</w:t>
      </w:r>
      <w:r w:rsidRPr="0033012B">
        <w:rPr>
          <w:color w:val="008000"/>
          <w:u w:val="dash"/>
        </w:rPr>
        <w:t xml:space="preserve"> </w:t>
      </w:r>
      <w:r w:rsidRPr="0033012B">
        <w:rPr>
          <w:color w:val="008000"/>
          <w:spacing w:val="-1"/>
          <w:u w:val="dash"/>
        </w:rPr>
        <w:t>equipment manufacturers</w:t>
      </w:r>
    </w:p>
    <w:p w:rsidR="005C2294" w:rsidRPr="0033012B" w:rsidRDefault="005C2294" w:rsidP="005C2294">
      <w:pPr>
        <w:pStyle w:val="BodyText"/>
        <w:kinsoku w:val="0"/>
        <w:overflowPunct w:val="0"/>
        <w:rPr>
          <w:color w:val="008000"/>
          <w:sz w:val="20"/>
          <w:szCs w:val="20"/>
          <w:u w:val="dash"/>
        </w:rPr>
      </w:pPr>
    </w:p>
    <w:p w:rsidR="005C2294" w:rsidRPr="0033012B" w:rsidRDefault="005C2294" w:rsidP="00D20749">
      <w:pPr>
        <w:pStyle w:val="BodyText"/>
        <w:kinsoku w:val="0"/>
        <w:overflowPunct w:val="0"/>
        <w:spacing w:before="32"/>
        <w:ind w:right="296"/>
        <w:rPr>
          <w:color w:val="008000"/>
          <w:u w:val="dash"/>
        </w:rPr>
      </w:pPr>
      <w:r w:rsidRPr="0033012B">
        <w:rPr>
          <w:color w:val="008000"/>
          <w:u w:val="dash"/>
        </w:rPr>
        <w:t xml:space="preserve">2.3     </w:t>
      </w:r>
      <w:r w:rsidRPr="0033012B">
        <w:rPr>
          <w:color w:val="008000"/>
          <w:spacing w:val="45"/>
          <w:u w:val="dash"/>
        </w:rPr>
        <w:t xml:space="preserve"> </w:t>
      </w:r>
      <w:r w:rsidRPr="0033012B">
        <w:rPr>
          <w:color w:val="008000"/>
          <w:spacing w:val="-1"/>
          <w:u w:val="dash"/>
        </w:rPr>
        <w:t>Where</w:t>
      </w:r>
      <w:r w:rsidRPr="0033012B">
        <w:rPr>
          <w:color w:val="008000"/>
          <w:spacing w:val="29"/>
          <w:u w:val="dash"/>
        </w:rPr>
        <w:t xml:space="preserve"> </w:t>
      </w:r>
      <w:r w:rsidRPr="0033012B">
        <w:rPr>
          <w:color w:val="008000"/>
          <w:u w:val="dash"/>
        </w:rPr>
        <w:t>a</w:t>
      </w:r>
      <w:r w:rsidRPr="0033012B">
        <w:rPr>
          <w:color w:val="008000"/>
          <w:spacing w:val="27"/>
          <w:u w:val="dash"/>
        </w:rPr>
        <w:t xml:space="preserve"> </w:t>
      </w:r>
      <w:r w:rsidRPr="0033012B">
        <w:rPr>
          <w:color w:val="008000"/>
          <w:spacing w:val="-1"/>
          <w:u w:val="dash"/>
        </w:rPr>
        <w:t>single</w:t>
      </w:r>
      <w:r w:rsidRPr="0033012B">
        <w:rPr>
          <w:color w:val="008000"/>
          <w:spacing w:val="29"/>
          <w:u w:val="dash"/>
        </w:rPr>
        <w:t xml:space="preserve"> </w:t>
      </w:r>
      <w:r w:rsidRPr="0033012B">
        <w:rPr>
          <w:color w:val="008000"/>
          <w:spacing w:val="-1"/>
          <w:u w:val="dash"/>
        </w:rPr>
        <w:t>vote</w:t>
      </w:r>
      <w:r w:rsidRPr="0033012B">
        <w:rPr>
          <w:color w:val="008000"/>
          <w:spacing w:val="29"/>
          <w:u w:val="dash"/>
        </w:rPr>
        <w:t xml:space="preserve"> </w:t>
      </w:r>
      <w:r w:rsidRPr="0033012B">
        <w:rPr>
          <w:color w:val="008000"/>
          <w:spacing w:val="-1"/>
          <w:u w:val="dash"/>
        </w:rPr>
        <w:t>is</w:t>
      </w:r>
      <w:r w:rsidRPr="0033012B">
        <w:rPr>
          <w:color w:val="008000"/>
          <w:spacing w:val="27"/>
          <w:u w:val="dash"/>
        </w:rPr>
        <w:t xml:space="preserve"> </w:t>
      </w:r>
      <w:r w:rsidRPr="0033012B">
        <w:rPr>
          <w:color w:val="008000"/>
          <w:spacing w:val="-1"/>
          <w:u w:val="dash"/>
        </w:rPr>
        <w:t>held</w:t>
      </w:r>
      <w:r w:rsidRPr="0033012B">
        <w:rPr>
          <w:color w:val="008000"/>
          <w:spacing w:val="29"/>
          <w:u w:val="dash"/>
        </w:rPr>
        <w:t xml:space="preserve"> </w:t>
      </w:r>
      <w:r w:rsidRPr="0033012B">
        <w:rPr>
          <w:color w:val="008000"/>
          <w:spacing w:val="-1"/>
          <w:u w:val="dash"/>
        </w:rPr>
        <w:t>by</w:t>
      </w:r>
      <w:r w:rsidRPr="0033012B">
        <w:rPr>
          <w:color w:val="008000"/>
          <w:spacing w:val="27"/>
          <w:u w:val="dash"/>
        </w:rPr>
        <w:t xml:space="preserve"> </w:t>
      </w:r>
      <w:r w:rsidRPr="0033012B">
        <w:rPr>
          <w:color w:val="008000"/>
          <w:u w:val="dash"/>
        </w:rPr>
        <w:t>a</w:t>
      </w:r>
      <w:r w:rsidRPr="0033012B">
        <w:rPr>
          <w:color w:val="008000"/>
          <w:spacing w:val="29"/>
          <w:u w:val="dash"/>
        </w:rPr>
        <w:t xml:space="preserve"> </w:t>
      </w:r>
      <w:r w:rsidRPr="0033012B">
        <w:rPr>
          <w:color w:val="008000"/>
          <w:spacing w:val="-1"/>
          <w:u w:val="dash"/>
        </w:rPr>
        <w:t>group</w:t>
      </w:r>
      <w:r w:rsidRPr="0033012B">
        <w:rPr>
          <w:color w:val="008000"/>
          <w:spacing w:val="29"/>
          <w:u w:val="dash"/>
        </w:rPr>
        <w:t xml:space="preserve"> </w:t>
      </w:r>
      <w:r w:rsidRPr="0033012B">
        <w:rPr>
          <w:color w:val="008000"/>
          <w:spacing w:val="-2"/>
          <w:u w:val="dash"/>
        </w:rPr>
        <w:t>of</w:t>
      </w:r>
      <w:r w:rsidRPr="0033012B">
        <w:rPr>
          <w:color w:val="008000"/>
          <w:spacing w:val="30"/>
          <w:u w:val="dash"/>
        </w:rPr>
        <w:t xml:space="preserve"> </w:t>
      </w:r>
      <w:r w:rsidRPr="0033012B">
        <w:rPr>
          <w:color w:val="008000"/>
          <w:spacing w:val="-1"/>
          <w:u w:val="dash"/>
        </w:rPr>
        <w:t>representatives,</w:t>
      </w:r>
      <w:r w:rsidRPr="0033012B">
        <w:rPr>
          <w:color w:val="008000"/>
          <w:spacing w:val="30"/>
          <w:u w:val="dash"/>
        </w:rPr>
        <w:t xml:space="preserve"> </w:t>
      </w:r>
      <w:r w:rsidRPr="0033012B">
        <w:rPr>
          <w:color w:val="008000"/>
          <w:spacing w:val="-1"/>
          <w:u w:val="dash"/>
        </w:rPr>
        <w:t>it</w:t>
      </w:r>
      <w:r w:rsidRPr="0033012B">
        <w:rPr>
          <w:color w:val="008000"/>
          <w:spacing w:val="28"/>
          <w:u w:val="dash"/>
        </w:rPr>
        <w:t xml:space="preserve"> </w:t>
      </w:r>
      <w:r w:rsidRPr="0033012B">
        <w:rPr>
          <w:color w:val="008000"/>
          <w:spacing w:val="-1"/>
          <w:u w:val="dash"/>
        </w:rPr>
        <w:t>is</w:t>
      </w:r>
      <w:r w:rsidRPr="0033012B">
        <w:rPr>
          <w:color w:val="008000"/>
          <w:spacing w:val="30"/>
          <w:u w:val="dash"/>
        </w:rPr>
        <w:t xml:space="preserve"> </w:t>
      </w:r>
      <w:r w:rsidRPr="0033012B">
        <w:rPr>
          <w:color w:val="008000"/>
          <w:spacing w:val="-1"/>
          <w:u w:val="dash"/>
        </w:rPr>
        <w:t>recommended</w:t>
      </w:r>
      <w:r w:rsidRPr="0033012B">
        <w:rPr>
          <w:color w:val="008000"/>
          <w:spacing w:val="27"/>
          <w:u w:val="dash"/>
        </w:rPr>
        <w:t xml:space="preserve"> </w:t>
      </w:r>
      <w:r w:rsidRPr="0033012B">
        <w:rPr>
          <w:color w:val="008000"/>
          <w:spacing w:val="-1"/>
          <w:u w:val="dash"/>
        </w:rPr>
        <w:t>that</w:t>
      </w:r>
      <w:r w:rsidRPr="0033012B">
        <w:rPr>
          <w:color w:val="008000"/>
          <w:spacing w:val="43"/>
          <w:u w:val="dash"/>
        </w:rPr>
        <w:t xml:space="preserve"> </w:t>
      </w:r>
      <w:r w:rsidRPr="0033012B">
        <w:rPr>
          <w:color w:val="008000"/>
          <w:spacing w:val="-1"/>
          <w:u w:val="dash"/>
        </w:rPr>
        <w:t>they</w:t>
      </w:r>
      <w:r w:rsidRPr="0033012B">
        <w:rPr>
          <w:color w:val="008000"/>
          <w:spacing w:val="8"/>
          <w:u w:val="dash"/>
        </w:rPr>
        <w:t xml:space="preserve"> </w:t>
      </w:r>
      <w:r w:rsidRPr="0033012B">
        <w:rPr>
          <w:color w:val="008000"/>
          <w:spacing w:val="-1"/>
          <w:u w:val="dash"/>
        </w:rPr>
        <w:t>come</w:t>
      </w:r>
      <w:r w:rsidRPr="0033012B">
        <w:rPr>
          <w:color w:val="008000"/>
          <w:spacing w:val="7"/>
          <w:u w:val="dash"/>
        </w:rPr>
        <w:t xml:space="preserve"> </w:t>
      </w:r>
      <w:r w:rsidRPr="0033012B">
        <w:rPr>
          <w:color w:val="008000"/>
          <w:u w:val="dash"/>
        </w:rPr>
        <w:t>to</w:t>
      </w:r>
      <w:r w:rsidRPr="0033012B">
        <w:rPr>
          <w:color w:val="008000"/>
          <w:spacing w:val="7"/>
          <w:u w:val="dash"/>
        </w:rPr>
        <w:t xml:space="preserve"> </w:t>
      </w:r>
      <w:r w:rsidRPr="0033012B">
        <w:rPr>
          <w:color w:val="008000"/>
          <w:u w:val="dash"/>
        </w:rPr>
        <w:t>a</w:t>
      </w:r>
      <w:r w:rsidRPr="0033012B">
        <w:rPr>
          <w:color w:val="008000"/>
          <w:spacing w:val="10"/>
          <w:u w:val="dash"/>
        </w:rPr>
        <w:t xml:space="preserve"> </w:t>
      </w:r>
      <w:r w:rsidRPr="0033012B">
        <w:rPr>
          <w:color w:val="008000"/>
          <w:spacing w:val="-2"/>
          <w:u w:val="dash"/>
        </w:rPr>
        <w:t>consensus</w:t>
      </w:r>
      <w:r w:rsidRPr="0033012B">
        <w:rPr>
          <w:color w:val="008000"/>
          <w:spacing w:val="11"/>
          <w:u w:val="dash"/>
        </w:rPr>
        <w:t xml:space="preserve"> </w:t>
      </w:r>
      <w:r w:rsidRPr="0033012B">
        <w:rPr>
          <w:color w:val="008000"/>
          <w:spacing w:val="-2"/>
          <w:u w:val="dash"/>
        </w:rPr>
        <w:t>of</w:t>
      </w:r>
      <w:r w:rsidRPr="0033012B">
        <w:rPr>
          <w:color w:val="008000"/>
          <w:spacing w:val="11"/>
          <w:u w:val="dash"/>
        </w:rPr>
        <w:t xml:space="preserve"> </w:t>
      </w:r>
      <w:r w:rsidRPr="0033012B">
        <w:rPr>
          <w:color w:val="008000"/>
          <w:spacing w:val="-1"/>
          <w:u w:val="dash"/>
        </w:rPr>
        <w:t>those</w:t>
      </w:r>
      <w:r w:rsidRPr="0033012B">
        <w:rPr>
          <w:color w:val="008000"/>
          <w:spacing w:val="10"/>
          <w:u w:val="dash"/>
        </w:rPr>
        <w:t xml:space="preserve"> </w:t>
      </w:r>
      <w:r w:rsidRPr="0033012B">
        <w:rPr>
          <w:color w:val="008000"/>
          <w:spacing w:val="-2"/>
          <w:u w:val="dash"/>
        </w:rPr>
        <w:t>who</w:t>
      </w:r>
      <w:r w:rsidRPr="0033012B">
        <w:rPr>
          <w:color w:val="008000"/>
          <w:spacing w:val="10"/>
          <w:u w:val="dash"/>
        </w:rPr>
        <w:t xml:space="preserve"> </w:t>
      </w:r>
      <w:r w:rsidRPr="0033012B">
        <w:rPr>
          <w:color w:val="008000"/>
          <w:spacing w:val="-1"/>
          <w:u w:val="dash"/>
        </w:rPr>
        <w:t>attend</w:t>
      </w:r>
      <w:r w:rsidRPr="0033012B">
        <w:rPr>
          <w:color w:val="008000"/>
          <w:spacing w:val="8"/>
          <w:u w:val="dash"/>
        </w:rPr>
        <w:t xml:space="preserve"> </w:t>
      </w:r>
      <w:r w:rsidRPr="0033012B">
        <w:rPr>
          <w:color w:val="008000"/>
          <w:spacing w:val="-2"/>
          <w:u w:val="dash"/>
        </w:rPr>
        <w:t>the</w:t>
      </w:r>
      <w:r w:rsidRPr="0033012B">
        <w:rPr>
          <w:color w:val="008000"/>
          <w:spacing w:val="10"/>
          <w:u w:val="dash"/>
        </w:rPr>
        <w:t xml:space="preserve"> </w:t>
      </w:r>
      <w:r w:rsidRPr="0033012B">
        <w:rPr>
          <w:color w:val="008000"/>
          <w:spacing w:val="-1"/>
          <w:u w:val="dash"/>
        </w:rPr>
        <w:t>meeting</w:t>
      </w:r>
      <w:r w:rsidRPr="0033012B">
        <w:rPr>
          <w:color w:val="008000"/>
          <w:spacing w:val="10"/>
          <w:u w:val="dash"/>
        </w:rPr>
        <w:t xml:space="preserve"> </w:t>
      </w:r>
      <w:r w:rsidRPr="0033012B">
        <w:rPr>
          <w:color w:val="008000"/>
          <w:spacing w:val="-1"/>
          <w:u w:val="dash"/>
        </w:rPr>
        <w:t>as</w:t>
      </w:r>
      <w:r w:rsidRPr="0033012B">
        <w:rPr>
          <w:color w:val="008000"/>
          <w:spacing w:val="8"/>
          <w:u w:val="dash"/>
        </w:rPr>
        <w:t xml:space="preserve"> </w:t>
      </w:r>
      <w:r w:rsidRPr="0033012B">
        <w:rPr>
          <w:color w:val="008000"/>
          <w:u w:val="dash"/>
        </w:rPr>
        <w:t>to</w:t>
      </w:r>
      <w:r w:rsidRPr="0033012B">
        <w:rPr>
          <w:color w:val="008000"/>
          <w:spacing w:val="7"/>
          <w:u w:val="dash"/>
        </w:rPr>
        <w:t xml:space="preserve"> </w:t>
      </w:r>
      <w:r w:rsidRPr="0033012B">
        <w:rPr>
          <w:color w:val="008000"/>
          <w:spacing w:val="-1"/>
          <w:u w:val="dash"/>
        </w:rPr>
        <w:t>how</w:t>
      </w:r>
      <w:r w:rsidRPr="0033012B">
        <w:rPr>
          <w:color w:val="008000"/>
          <w:spacing w:val="7"/>
          <w:u w:val="dash"/>
        </w:rPr>
        <w:t xml:space="preserve"> </w:t>
      </w:r>
      <w:r w:rsidRPr="0033012B">
        <w:rPr>
          <w:color w:val="008000"/>
          <w:spacing w:val="-1"/>
          <w:u w:val="dash"/>
        </w:rPr>
        <w:t>they</w:t>
      </w:r>
      <w:r w:rsidRPr="0033012B">
        <w:rPr>
          <w:color w:val="008000"/>
          <w:spacing w:val="8"/>
          <w:u w:val="dash"/>
        </w:rPr>
        <w:t xml:space="preserve"> </w:t>
      </w:r>
      <w:r w:rsidRPr="0033012B">
        <w:rPr>
          <w:color w:val="008000"/>
          <w:spacing w:val="-1"/>
          <w:u w:val="dash"/>
        </w:rPr>
        <w:t>use</w:t>
      </w:r>
      <w:r w:rsidRPr="0033012B">
        <w:rPr>
          <w:color w:val="008000"/>
          <w:spacing w:val="10"/>
          <w:u w:val="dash"/>
        </w:rPr>
        <w:t xml:space="preserve"> </w:t>
      </w:r>
      <w:r w:rsidRPr="0033012B">
        <w:rPr>
          <w:color w:val="008000"/>
          <w:spacing w:val="-1"/>
          <w:u w:val="dash"/>
        </w:rPr>
        <w:t>their</w:t>
      </w:r>
      <w:r w:rsidRPr="0033012B">
        <w:rPr>
          <w:color w:val="008000"/>
          <w:spacing w:val="9"/>
          <w:u w:val="dash"/>
        </w:rPr>
        <w:t xml:space="preserve"> </w:t>
      </w:r>
      <w:r w:rsidRPr="0033012B">
        <w:rPr>
          <w:color w:val="008000"/>
          <w:spacing w:val="-1"/>
          <w:u w:val="dash"/>
        </w:rPr>
        <w:t>vote.</w:t>
      </w:r>
      <w:r w:rsidRPr="0033012B">
        <w:rPr>
          <w:color w:val="008000"/>
          <w:spacing w:val="9"/>
          <w:u w:val="dash"/>
        </w:rPr>
        <w:t xml:space="preserve"> </w:t>
      </w:r>
      <w:r w:rsidRPr="0033012B">
        <w:rPr>
          <w:color w:val="008000"/>
          <w:spacing w:val="-1"/>
          <w:u w:val="dash"/>
        </w:rPr>
        <w:t>If</w:t>
      </w:r>
      <w:r w:rsidR="00D20749" w:rsidRPr="00D20749">
        <w:t xml:space="preserve"> </w:t>
      </w:r>
      <w:r w:rsidR="00D20749" w:rsidRPr="00D20749">
        <w:rPr>
          <w:color w:val="008000"/>
          <w:u w:val="dash"/>
        </w:rPr>
        <w:t>unable to come</w:t>
      </w:r>
      <w:r w:rsidRPr="0033012B">
        <w:rPr>
          <w:color w:val="008000"/>
          <w:spacing w:val="-2"/>
          <w:u w:val="dash"/>
        </w:rPr>
        <w:t xml:space="preserve"> </w:t>
      </w:r>
      <w:r w:rsidRPr="0033012B">
        <w:rPr>
          <w:color w:val="008000"/>
          <w:u w:val="dash"/>
        </w:rPr>
        <w:t>to</w:t>
      </w:r>
      <w:r w:rsidRPr="0033012B">
        <w:rPr>
          <w:color w:val="008000"/>
          <w:spacing w:val="-2"/>
          <w:u w:val="dash"/>
        </w:rPr>
        <w:t xml:space="preserve"> </w:t>
      </w:r>
      <w:r w:rsidRPr="0033012B">
        <w:rPr>
          <w:color w:val="008000"/>
          <w:spacing w:val="-1"/>
          <w:u w:val="dash"/>
        </w:rPr>
        <w:t>consensus, they should</w:t>
      </w:r>
      <w:r w:rsidRPr="0033012B">
        <w:rPr>
          <w:color w:val="008000"/>
          <w:u w:val="dash"/>
        </w:rPr>
        <w:t xml:space="preserve"> </w:t>
      </w:r>
      <w:r w:rsidRPr="0033012B">
        <w:rPr>
          <w:color w:val="008000"/>
          <w:spacing w:val="-2"/>
          <w:u w:val="dash"/>
        </w:rPr>
        <w:t xml:space="preserve">abstain </w:t>
      </w:r>
      <w:r w:rsidRPr="0033012B">
        <w:rPr>
          <w:color w:val="008000"/>
          <w:u w:val="dash"/>
        </w:rPr>
        <w:t>from</w:t>
      </w:r>
      <w:r w:rsidRPr="0033012B">
        <w:rPr>
          <w:color w:val="008000"/>
          <w:spacing w:val="2"/>
          <w:u w:val="dash"/>
        </w:rPr>
        <w:t xml:space="preserve"> </w:t>
      </w:r>
      <w:r w:rsidRPr="0033012B">
        <w:rPr>
          <w:color w:val="008000"/>
          <w:spacing w:val="-2"/>
          <w:u w:val="dash"/>
        </w:rPr>
        <w:t>voting</w:t>
      </w:r>
      <w:r w:rsidR="00D20749">
        <w:rPr>
          <w:color w:val="008000"/>
          <w:spacing w:val="-2"/>
          <w:u w:val="dash"/>
        </w:rPr>
        <w:t>.</w:t>
      </w:r>
    </w:p>
    <w:p w:rsidR="005C2294" w:rsidRPr="00E52C2B" w:rsidRDefault="005C2294" w:rsidP="005C2294">
      <w:pPr>
        <w:pStyle w:val="WMOBodyText"/>
      </w:pPr>
    </w:p>
    <w:p w:rsidR="003065B3" w:rsidRDefault="003065B3"/>
    <w:p w:rsidR="003065B3" w:rsidRDefault="001A6D08" w:rsidP="003065B3">
      <w:pPr>
        <w:jc w:val="center"/>
      </w:pPr>
      <w:r>
        <w:rPr>
          <w:rFonts w:cs="Arial"/>
          <w:szCs w:val="22"/>
        </w:rPr>
        <w:t>_______________</w:t>
      </w:r>
    </w:p>
    <w:sectPr w:rsidR="003065B3" w:rsidSect="00C155A2">
      <w:headerReference w:type="first" r:id="rId22"/>
      <w:pgSz w:w="11909" w:h="16834" w:code="9"/>
      <w:pgMar w:top="1152" w:right="1008" w:bottom="720" w:left="1008" w:header="576" w:footer="28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2982" w:rsidRDefault="004D2982">
      <w:r>
        <w:separator/>
      </w:r>
    </w:p>
  </w:endnote>
  <w:endnote w:type="continuationSeparator" w:id="0">
    <w:p w:rsidR="004D2982" w:rsidRDefault="004D29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Arial Bold">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0154" w:rsidRDefault="00390154" w:rsidP="00AC1265">
    <w:pPr>
      <w:pStyle w:val="Footer"/>
      <w:jc w:val="center"/>
    </w:pPr>
    <w:r w:rsidRPr="00AC1265">
      <w:rPr>
        <w:sz w:val="20"/>
        <w:szCs w:val="20"/>
        <w:lang w:val="fr-CH"/>
      </w:rPr>
      <w:t xml:space="preserve">- </w:t>
    </w:r>
    <w:r w:rsidRPr="00AC1265">
      <w:rPr>
        <w:rStyle w:val="PageNumber"/>
        <w:sz w:val="20"/>
        <w:szCs w:val="20"/>
      </w:rPr>
      <w:fldChar w:fldCharType="begin"/>
    </w:r>
    <w:r w:rsidRPr="00AC1265">
      <w:rPr>
        <w:rStyle w:val="PageNumber"/>
        <w:sz w:val="20"/>
        <w:szCs w:val="20"/>
      </w:rPr>
      <w:instrText xml:space="preserve"> PAGE </w:instrText>
    </w:r>
    <w:r w:rsidRPr="00AC1265">
      <w:rPr>
        <w:rStyle w:val="PageNumber"/>
        <w:sz w:val="20"/>
        <w:szCs w:val="20"/>
      </w:rPr>
      <w:fldChar w:fldCharType="separate"/>
    </w:r>
    <w:r w:rsidR="002F773F">
      <w:rPr>
        <w:rStyle w:val="PageNumber"/>
        <w:noProof/>
        <w:sz w:val="20"/>
        <w:szCs w:val="20"/>
      </w:rPr>
      <w:t>2</w:t>
    </w:r>
    <w:r w:rsidRPr="00AC1265">
      <w:rPr>
        <w:rStyle w:val="PageNumber"/>
        <w:sz w:val="20"/>
        <w:szCs w:val="20"/>
      </w:rPr>
      <w:fldChar w:fldCharType="end"/>
    </w:r>
    <w:r w:rsidRPr="00AC1265">
      <w:rPr>
        <w:rStyle w:val="PageNumber"/>
        <w:sz w:val="20"/>
        <w:szCs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0154" w:rsidRPr="00AC1265" w:rsidRDefault="00390154" w:rsidP="00AC1265">
    <w:pPr>
      <w:pStyle w:val="Footer"/>
      <w:jc w:val="center"/>
      <w:rPr>
        <w:sz w:val="20"/>
        <w:szCs w:val="20"/>
        <w:lang w:val="fr-CH"/>
      </w:rPr>
    </w:pPr>
    <w:r w:rsidRPr="00AC1265">
      <w:rPr>
        <w:sz w:val="20"/>
        <w:szCs w:val="20"/>
        <w:lang w:val="fr-CH"/>
      </w:rPr>
      <w:t xml:space="preserve">- </w:t>
    </w:r>
    <w:r w:rsidRPr="00AC1265">
      <w:rPr>
        <w:rStyle w:val="PageNumber"/>
        <w:sz w:val="20"/>
        <w:szCs w:val="20"/>
      </w:rPr>
      <w:fldChar w:fldCharType="begin"/>
    </w:r>
    <w:r w:rsidRPr="00AC1265">
      <w:rPr>
        <w:rStyle w:val="PageNumber"/>
        <w:sz w:val="20"/>
        <w:szCs w:val="20"/>
      </w:rPr>
      <w:instrText xml:space="preserve"> PAGE </w:instrText>
    </w:r>
    <w:r w:rsidRPr="00AC1265">
      <w:rPr>
        <w:rStyle w:val="PageNumber"/>
        <w:sz w:val="20"/>
        <w:szCs w:val="20"/>
      </w:rPr>
      <w:fldChar w:fldCharType="separate"/>
    </w:r>
    <w:r w:rsidR="002F773F">
      <w:rPr>
        <w:rStyle w:val="PageNumber"/>
        <w:noProof/>
        <w:sz w:val="20"/>
        <w:szCs w:val="20"/>
      </w:rPr>
      <w:t>1</w:t>
    </w:r>
    <w:r w:rsidRPr="00AC1265">
      <w:rPr>
        <w:rStyle w:val="PageNumber"/>
        <w:sz w:val="20"/>
        <w:szCs w:val="20"/>
      </w:rPr>
      <w:fldChar w:fldCharType="end"/>
    </w:r>
    <w:r w:rsidRPr="00AC1265">
      <w:rPr>
        <w:rStyle w:val="PageNumber"/>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2982" w:rsidRDefault="004D2982">
      <w:r>
        <w:separator/>
      </w:r>
    </w:p>
  </w:footnote>
  <w:footnote w:type="continuationSeparator" w:id="0">
    <w:p w:rsidR="004D2982" w:rsidRDefault="004D29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0154" w:rsidRPr="00EE1E13" w:rsidRDefault="00390154" w:rsidP="003065B3">
    <w:pPr>
      <w:pStyle w:val="Header"/>
      <w:jc w:val="center"/>
      <w:rPr>
        <w:sz w:val="20"/>
        <w:szCs w:val="20"/>
      </w:rPr>
    </w:pPr>
    <w:r>
      <w:rPr>
        <w:sz w:val="20"/>
        <w:szCs w:val="20"/>
        <w:lang w:val="pt-BR"/>
      </w:rPr>
      <w:fldChar w:fldCharType="begin"/>
    </w:r>
    <w:r>
      <w:rPr>
        <w:sz w:val="20"/>
        <w:szCs w:val="20"/>
        <w:lang w:val="pt-BR"/>
      </w:rPr>
      <w:instrText xml:space="preserve"> REF Event_code </w:instrText>
    </w:r>
    <w:r>
      <w:rPr>
        <w:sz w:val="20"/>
        <w:szCs w:val="20"/>
        <w:lang w:val="pt-BR"/>
      </w:rPr>
      <w:fldChar w:fldCharType="separate"/>
    </w:r>
    <w:r>
      <w:rPr>
        <w:noProof/>
        <w:sz w:val="20"/>
      </w:rPr>
      <w:t>DBCP-32</w:t>
    </w:r>
    <w:r>
      <w:rPr>
        <w:sz w:val="20"/>
        <w:szCs w:val="20"/>
        <w:lang w:val="pt-BR"/>
      </w:rPr>
      <w:fldChar w:fldCharType="end"/>
    </w:r>
    <w:r>
      <w:rPr>
        <w:sz w:val="20"/>
        <w:szCs w:val="20"/>
        <w:lang w:val="pt-BR"/>
      </w:rPr>
      <w:t xml:space="preserve"> </w:t>
    </w:r>
    <w:r w:rsidRPr="00EE1E13">
      <w:rPr>
        <w:sz w:val="20"/>
        <w:szCs w:val="20"/>
        <w:lang w:val="pt-BR"/>
      </w:rPr>
      <w:t>/</w:t>
    </w:r>
    <w:r w:rsidRPr="00EE1E13">
      <w:rPr>
        <w:sz w:val="20"/>
        <w:szCs w:val="20"/>
      </w:rPr>
      <w:t xml:space="preserve"> </w:t>
    </w:r>
    <w:r>
      <w:rPr>
        <w:sz w:val="20"/>
        <w:szCs w:val="20"/>
      </w:rPr>
      <w:fldChar w:fldCharType="begin"/>
    </w:r>
    <w:r>
      <w:rPr>
        <w:sz w:val="20"/>
        <w:szCs w:val="20"/>
      </w:rPr>
      <w:instrText xml:space="preserve"> REF DOC_NO </w:instrText>
    </w:r>
    <w:r>
      <w:rPr>
        <w:sz w:val="20"/>
        <w:szCs w:val="20"/>
      </w:rPr>
      <w:fldChar w:fldCharType="separate"/>
    </w:r>
    <w:r>
      <w:rPr>
        <w:noProof/>
        <w:sz w:val="20"/>
      </w:rPr>
      <w:t>Doc. 11.1</w:t>
    </w:r>
    <w:r>
      <w:rPr>
        <w:sz w:val="20"/>
        <w:szCs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0154" w:rsidRDefault="00390154" w:rsidP="00BA4376">
    <w:pPr>
      <w:pStyle w:val="Header"/>
      <w:jc w:val="center"/>
    </w:pPr>
    <w:r>
      <w:rPr>
        <w:sz w:val="20"/>
        <w:szCs w:val="20"/>
        <w:lang w:val="pt-BR"/>
      </w:rPr>
      <w:fldChar w:fldCharType="begin"/>
    </w:r>
    <w:r>
      <w:rPr>
        <w:sz w:val="20"/>
        <w:szCs w:val="20"/>
        <w:lang w:val="pt-BR"/>
      </w:rPr>
      <w:instrText xml:space="preserve"> REF Event_code </w:instrText>
    </w:r>
    <w:r>
      <w:rPr>
        <w:sz w:val="20"/>
        <w:szCs w:val="20"/>
        <w:lang w:val="pt-BR"/>
      </w:rPr>
      <w:fldChar w:fldCharType="separate"/>
    </w:r>
    <w:r>
      <w:rPr>
        <w:noProof/>
        <w:sz w:val="20"/>
      </w:rPr>
      <w:t>DBCP-32</w:t>
    </w:r>
    <w:r>
      <w:rPr>
        <w:sz w:val="20"/>
        <w:szCs w:val="20"/>
        <w:lang w:val="pt-BR"/>
      </w:rPr>
      <w:fldChar w:fldCharType="end"/>
    </w:r>
    <w:r>
      <w:rPr>
        <w:sz w:val="20"/>
        <w:szCs w:val="20"/>
        <w:lang w:val="pt-BR"/>
      </w:rPr>
      <w:t xml:space="preserve"> </w:t>
    </w:r>
    <w:r w:rsidRPr="00EE1E13">
      <w:rPr>
        <w:sz w:val="20"/>
        <w:szCs w:val="20"/>
        <w:lang w:val="pt-BR"/>
      </w:rPr>
      <w:t>/</w:t>
    </w:r>
    <w:r w:rsidRPr="00EE1E13">
      <w:rPr>
        <w:sz w:val="20"/>
        <w:szCs w:val="20"/>
      </w:rPr>
      <w:t xml:space="preserve"> </w:t>
    </w:r>
    <w:r>
      <w:rPr>
        <w:sz w:val="20"/>
        <w:szCs w:val="20"/>
      </w:rPr>
      <w:fldChar w:fldCharType="begin"/>
    </w:r>
    <w:r>
      <w:rPr>
        <w:sz w:val="20"/>
        <w:szCs w:val="20"/>
      </w:rPr>
      <w:instrText xml:space="preserve"> REF DOC_NO </w:instrText>
    </w:r>
    <w:r>
      <w:rPr>
        <w:sz w:val="20"/>
        <w:szCs w:val="20"/>
      </w:rPr>
      <w:fldChar w:fldCharType="separate"/>
    </w:r>
    <w:r>
      <w:rPr>
        <w:noProof/>
        <w:sz w:val="20"/>
      </w:rPr>
      <w:t>Doc. x.y</w:t>
    </w:r>
    <w:r>
      <w:rPr>
        <w:sz w:val="20"/>
        <w:szCs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402"/>
    <w:multiLevelType w:val="multilevel"/>
    <w:tmpl w:val="00000885"/>
    <w:lvl w:ilvl="0">
      <w:start w:val="1"/>
      <w:numFmt w:val="decimal"/>
      <w:lvlText w:val="%1."/>
      <w:lvlJc w:val="left"/>
      <w:pPr>
        <w:ind w:left="120" w:hanging="721"/>
      </w:pPr>
      <w:rPr>
        <w:rFonts w:ascii="Arial" w:hAnsi="Arial" w:cs="Arial"/>
        <w:b w:val="0"/>
        <w:bCs w:val="0"/>
        <w:spacing w:val="-1"/>
        <w:sz w:val="22"/>
        <w:szCs w:val="22"/>
      </w:rPr>
    </w:lvl>
    <w:lvl w:ilvl="1">
      <w:numFmt w:val="bullet"/>
      <w:lvlText w:val="•"/>
      <w:lvlJc w:val="left"/>
      <w:pPr>
        <w:ind w:left="1052" w:hanging="721"/>
      </w:pPr>
    </w:lvl>
    <w:lvl w:ilvl="2">
      <w:numFmt w:val="bullet"/>
      <w:lvlText w:val="•"/>
      <w:lvlJc w:val="left"/>
      <w:pPr>
        <w:ind w:left="1985" w:hanging="721"/>
      </w:pPr>
    </w:lvl>
    <w:lvl w:ilvl="3">
      <w:numFmt w:val="bullet"/>
      <w:lvlText w:val="•"/>
      <w:lvlJc w:val="left"/>
      <w:pPr>
        <w:ind w:left="2917" w:hanging="721"/>
      </w:pPr>
    </w:lvl>
    <w:lvl w:ilvl="4">
      <w:numFmt w:val="bullet"/>
      <w:lvlText w:val="•"/>
      <w:lvlJc w:val="left"/>
      <w:pPr>
        <w:ind w:left="3850" w:hanging="721"/>
      </w:pPr>
    </w:lvl>
    <w:lvl w:ilvl="5">
      <w:numFmt w:val="bullet"/>
      <w:lvlText w:val="•"/>
      <w:lvlJc w:val="left"/>
      <w:pPr>
        <w:ind w:left="4783" w:hanging="721"/>
      </w:pPr>
    </w:lvl>
    <w:lvl w:ilvl="6">
      <w:numFmt w:val="bullet"/>
      <w:lvlText w:val="•"/>
      <w:lvlJc w:val="left"/>
      <w:pPr>
        <w:ind w:left="5715" w:hanging="721"/>
      </w:pPr>
    </w:lvl>
    <w:lvl w:ilvl="7">
      <w:numFmt w:val="bullet"/>
      <w:lvlText w:val="•"/>
      <w:lvlJc w:val="left"/>
      <w:pPr>
        <w:ind w:left="6648" w:hanging="721"/>
      </w:pPr>
    </w:lvl>
    <w:lvl w:ilvl="8">
      <w:numFmt w:val="bullet"/>
      <w:lvlText w:val="•"/>
      <w:lvlJc w:val="left"/>
      <w:pPr>
        <w:ind w:left="7581" w:hanging="721"/>
      </w:pPr>
    </w:lvl>
  </w:abstractNum>
  <w:abstractNum w:abstractNumId="1" w15:restartNumberingAfterBreak="0">
    <w:nsid w:val="00000403"/>
    <w:multiLevelType w:val="multilevel"/>
    <w:tmpl w:val="00000886"/>
    <w:lvl w:ilvl="0">
      <w:start w:val="1"/>
      <w:numFmt w:val="decimal"/>
      <w:lvlText w:val="%1."/>
      <w:lvlJc w:val="left"/>
      <w:pPr>
        <w:ind w:left="840" w:hanging="721"/>
      </w:pPr>
      <w:rPr>
        <w:rFonts w:ascii="Arial" w:hAnsi="Arial" w:cs="Arial"/>
        <w:b w:val="0"/>
        <w:bCs w:val="0"/>
        <w:spacing w:val="-1"/>
        <w:sz w:val="22"/>
        <w:szCs w:val="22"/>
      </w:rPr>
    </w:lvl>
    <w:lvl w:ilvl="1">
      <w:start w:val="1"/>
      <w:numFmt w:val="lowerRoman"/>
      <w:lvlText w:val="%2."/>
      <w:lvlJc w:val="left"/>
      <w:pPr>
        <w:ind w:left="840" w:hanging="461"/>
      </w:pPr>
      <w:rPr>
        <w:rFonts w:ascii="Arial" w:hAnsi="Arial" w:cs="Arial"/>
        <w:b w:val="0"/>
        <w:bCs w:val="0"/>
        <w:spacing w:val="-1"/>
        <w:w w:val="99"/>
        <w:sz w:val="20"/>
        <w:szCs w:val="20"/>
      </w:rPr>
    </w:lvl>
    <w:lvl w:ilvl="2">
      <w:numFmt w:val="bullet"/>
      <w:lvlText w:val="•"/>
      <w:lvlJc w:val="left"/>
      <w:pPr>
        <w:ind w:left="1796" w:hanging="461"/>
      </w:pPr>
    </w:lvl>
    <w:lvl w:ilvl="3">
      <w:numFmt w:val="bullet"/>
      <w:lvlText w:val="•"/>
      <w:lvlJc w:val="left"/>
      <w:pPr>
        <w:ind w:left="2752" w:hanging="461"/>
      </w:pPr>
    </w:lvl>
    <w:lvl w:ilvl="4">
      <w:numFmt w:val="bullet"/>
      <w:lvlText w:val="•"/>
      <w:lvlJc w:val="left"/>
      <w:pPr>
        <w:ind w:left="3708" w:hanging="461"/>
      </w:pPr>
    </w:lvl>
    <w:lvl w:ilvl="5">
      <w:numFmt w:val="bullet"/>
      <w:lvlText w:val="•"/>
      <w:lvlJc w:val="left"/>
      <w:pPr>
        <w:ind w:left="4665" w:hanging="461"/>
      </w:pPr>
    </w:lvl>
    <w:lvl w:ilvl="6">
      <w:numFmt w:val="bullet"/>
      <w:lvlText w:val="•"/>
      <w:lvlJc w:val="left"/>
      <w:pPr>
        <w:ind w:left="5621" w:hanging="461"/>
      </w:pPr>
    </w:lvl>
    <w:lvl w:ilvl="7">
      <w:numFmt w:val="bullet"/>
      <w:lvlText w:val="•"/>
      <w:lvlJc w:val="left"/>
      <w:pPr>
        <w:ind w:left="6577" w:hanging="461"/>
      </w:pPr>
    </w:lvl>
    <w:lvl w:ilvl="8">
      <w:numFmt w:val="bullet"/>
      <w:lvlText w:val="•"/>
      <w:lvlJc w:val="left"/>
      <w:pPr>
        <w:ind w:left="7533" w:hanging="461"/>
      </w:pPr>
    </w:lvl>
  </w:abstractNum>
  <w:abstractNum w:abstractNumId="2" w15:restartNumberingAfterBreak="0">
    <w:nsid w:val="00000404"/>
    <w:multiLevelType w:val="multilevel"/>
    <w:tmpl w:val="00000887"/>
    <w:lvl w:ilvl="0">
      <w:start w:val="1"/>
      <w:numFmt w:val="decimal"/>
      <w:lvlText w:val="%1."/>
      <w:lvlJc w:val="left"/>
      <w:pPr>
        <w:ind w:left="120" w:hanging="721"/>
      </w:pPr>
      <w:rPr>
        <w:rFonts w:ascii="Arial" w:hAnsi="Arial" w:cs="Arial"/>
        <w:b w:val="0"/>
        <w:bCs w:val="0"/>
        <w:spacing w:val="-1"/>
        <w:sz w:val="22"/>
        <w:szCs w:val="22"/>
      </w:rPr>
    </w:lvl>
    <w:lvl w:ilvl="1">
      <w:numFmt w:val="bullet"/>
      <w:lvlText w:val="•"/>
      <w:lvlJc w:val="left"/>
      <w:pPr>
        <w:ind w:left="1052" w:hanging="721"/>
      </w:pPr>
    </w:lvl>
    <w:lvl w:ilvl="2">
      <w:numFmt w:val="bullet"/>
      <w:lvlText w:val="•"/>
      <w:lvlJc w:val="left"/>
      <w:pPr>
        <w:ind w:left="1985" w:hanging="721"/>
      </w:pPr>
    </w:lvl>
    <w:lvl w:ilvl="3">
      <w:numFmt w:val="bullet"/>
      <w:lvlText w:val="•"/>
      <w:lvlJc w:val="left"/>
      <w:pPr>
        <w:ind w:left="2917" w:hanging="721"/>
      </w:pPr>
    </w:lvl>
    <w:lvl w:ilvl="4">
      <w:numFmt w:val="bullet"/>
      <w:lvlText w:val="•"/>
      <w:lvlJc w:val="left"/>
      <w:pPr>
        <w:ind w:left="3850" w:hanging="721"/>
      </w:pPr>
    </w:lvl>
    <w:lvl w:ilvl="5">
      <w:numFmt w:val="bullet"/>
      <w:lvlText w:val="•"/>
      <w:lvlJc w:val="left"/>
      <w:pPr>
        <w:ind w:left="4783" w:hanging="721"/>
      </w:pPr>
    </w:lvl>
    <w:lvl w:ilvl="6">
      <w:numFmt w:val="bullet"/>
      <w:lvlText w:val="•"/>
      <w:lvlJc w:val="left"/>
      <w:pPr>
        <w:ind w:left="5715" w:hanging="721"/>
      </w:pPr>
    </w:lvl>
    <w:lvl w:ilvl="7">
      <w:numFmt w:val="bullet"/>
      <w:lvlText w:val="•"/>
      <w:lvlJc w:val="left"/>
      <w:pPr>
        <w:ind w:left="6648" w:hanging="721"/>
      </w:pPr>
    </w:lvl>
    <w:lvl w:ilvl="8">
      <w:numFmt w:val="bullet"/>
      <w:lvlText w:val="•"/>
      <w:lvlJc w:val="left"/>
      <w:pPr>
        <w:ind w:left="7581" w:hanging="721"/>
      </w:pPr>
    </w:lvl>
  </w:abstractNum>
  <w:abstractNum w:abstractNumId="3" w15:restartNumberingAfterBreak="0">
    <w:nsid w:val="00000405"/>
    <w:multiLevelType w:val="multilevel"/>
    <w:tmpl w:val="00000888"/>
    <w:lvl w:ilvl="0">
      <w:start w:val="2"/>
      <w:numFmt w:val="decimal"/>
      <w:lvlText w:val="%1"/>
      <w:lvlJc w:val="left"/>
      <w:pPr>
        <w:ind w:left="120" w:hanging="720"/>
      </w:pPr>
    </w:lvl>
    <w:lvl w:ilvl="1">
      <w:start w:val="2"/>
      <w:numFmt w:val="decimal"/>
      <w:lvlText w:val="%1.%2"/>
      <w:lvlJc w:val="left"/>
      <w:pPr>
        <w:ind w:left="120" w:hanging="720"/>
      </w:pPr>
      <w:rPr>
        <w:rFonts w:ascii="Arial" w:hAnsi="Arial" w:cs="Arial"/>
        <w:b w:val="0"/>
        <w:bCs w:val="0"/>
        <w:color w:val="008000"/>
        <w:spacing w:val="-1"/>
        <w:sz w:val="22"/>
        <w:szCs w:val="22"/>
      </w:rPr>
    </w:lvl>
    <w:lvl w:ilvl="2">
      <w:start w:val="1"/>
      <w:numFmt w:val="lowerRoman"/>
      <w:lvlText w:val="%3."/>
      <w:lvlJc w:val="left"/>
      <w:pPr>
        <w:ind w:left="1560" w:hanging="721"/>
      </w:pPr>
      <w:rPr>
        <w:rFonts w:ascii="Arial" w:hAnsi="Arial" w:cs="Arial"/>
        <w:b w:val="0"/>
        <w:bCs w:val="0"/>
        <w:color w:val="008000"/>
        <w:spacing w:val="-2"/>
        <w:sz w:val="22"/>
        <w:szCs w:val="22"/>
      </w:rPr>
    </w:lvl>
    <w:lvl w:ilvl="3">
      <w:numFmt w:val="bullet"/>
      <w:lvlText w:val="•"/>
      <w:lvlJc w:val="left"/>
      <w:pPr>
        <w:ind w:left="3312" w:hanging="721"/>
      </w:pPr>
    </w:lvl>
    <w:lvl w:ilvl="4">
      <w:numFmt w:val="bullet"/>
      <w:lvlText w:val="•"/>
      <w:lvlJc w:val="left"/>
      <w:pPr>
        <w:ind w:left="4188" w:hanging="721"/>
      </w:pPr>
    </w:lvl>
    <w:lvl w:ilvl="5">
      <w:numFmt w:val="bullet"/>
      <w:lvlText w:val="•"/>
      <w:lvlJc w:val="left"/>
      <w:pPr>
        <w:ind w:left="5065" w:hanging="721"/>
      </w:pPr>
    </w:lvl>
    <w:lvl w:ilvl="6">
      <w:numFmt w:val="bullet"/>
      <w:lvlText w:val="•"/>
      <w:lvlJc w:val="left"/>
      <w:pPr>
        <w:ind w:left="5941" w:hanging="721"/>
      </w:pPr>
    </w:lvl>
    <w:lvl w:ilvl="7">
      <w:numFmt w:val="bullet"/>
      <w:lvlText w:val="•"/>
      <w:lvlJc w:val="left"/>
      <w:pPr>
        <w:ind w:left="6817" w:hanging="721"/>
      </w:pPr>
    </w:lvl>
    <w:lvl w:ilvl="8">
      <w:numFmt w:val="bullet"/>
      <w:lvlText w:val="•"/>
      <w:lvlJc w:val="left"/>
      <w:pPr>
        <w:ind w:left="7693" w:hanging="721"/>
      </w:pPr>
    </w:lvl>
  </w:abstractNum>
  <w:abstractNum w:abstractNumId="4" w15:restartNumberingAfterBreak="0">
    <w:nsid w:val="12F02F0C"/>
    <w:multiLevelType w:val="multilevel"/>
    <w:tmpl w:val="E36C6434"/>
    <w:lvl w:ilvl="0">
      <w:start w:val="1"/>
      <w:numFmt w:val="decimal"/>
      <w:pStyle w:val="Action"/>
      <w:lvlText w:val="A%1"/>
      <w:lvlJc w:val="left"/>
      <w:pPr>
        <w:tabs>
          <w:tab w:val="num" w:pos="431"/>
        </w:tabs>
        <w:ind w:left="431" w:hanging="431"/>
      </w:pPr>
      <w:rPr>
        <w:rFonts w:hint="default"/>
        <w:b/>
        <w:i w:val="0"/>
      </w:rPr>
    </w:lvl>
    <w:lvl w:ilvl="1">
      <w:start w:val="1"/>
      <w:numFmt w:val="decimal"/>
      <w:lvlText w:val="%1.%2."/>
      <w:lvlJc w:val="left"/>
      <w:pPr>
        <w:tabs>
          <w:tab w:val="num" w:pos="0"/>
        </w:tabs>
        <w:ind w:left="567" w:hanging="567"/>
      </w:pPr>
      <w:rPr>
        <w:rFonts w:hint="default"/>
      </w:rPr>
    </w:lvl>
    <w:lvl w:ilvl="2">
      <w:start w:val="1"/>
      <w:numFmt w:val="decimal"/>
      <w:lvlText w:val="%1.%2.%3."/>
      <w:lvlJc w:val="left"/>
      <w:pPr>
        <w:tabs>
          <w:tab w:val="num" w:pos="0"/>
        </w:tabs>
        <w:ind w:left="567" w:hanging="567"/>
      </w:pPr>
      <w:rPr>
        <w:rFonts w:hint="default"/>
      </w:rPr>
    </w:lvl>
    <w:lvl w:ilvl="3">
      <w:start w:val="1"/>
      <w:numFmt w:val="decimal"/>
      <w:lvlText w:val="%1.%2.%3.%4."/>
      <w:lvlJc w:val="left"/>
      <w:pPr>
        <w:tabs>
          <w:tab w:val="num" w:pos="0"/>
        </w:tabs>
        <w:ind w:left="567" w:hanging="567"/>
      </w:pPr>
      <w:rPr>
        <w:rFonts w:hint="default"/>
      </w:rPr>
    </w:lvl>
    <w:lvl w:ilvl="4">
      <w:start w:val="1"/>
      <w:numFmt w:val="decimal"/>
      <w:lvlText w:val="%1.%2.%3.%4.%5."/>
      <w:lvlJc w:val="left"/>
      <w:pPr>
        <w:tabs>
          <w:tab w:val="num" w:pos="0"/>
        </w:tabs>
        <w:ind w:left="567" w:hanging="567"/>
      </w:pPr>
      <w:rPr>
        <w:rFonts w:hint="default"/>
      </w:rPr>
    </w:lvl>
    <w:lvl w:ilvl="5">
      <w:start w:val="1"/>
      <w:numFmt w:val="decimal"/>
      <w:lvlText w:val="%1.%2.%3.%4.%5.%6."/>
      <w:lvlJc w:val="left"/>
      <w:pPr>
        <w:tabs>
          <w:tab w:val="num" w:pos="4320"/>
        </w:tabs>
        <w:ind w:left="2736" w:hanging="27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5" w15:restartNumberingAfterBreak="0">
    <w:nsid w:val="1DCE1E1B"/>
    <w:multiLevelType w:val="hybridMultilevel"/>
    <w:tmpl w:val="36443D36"/>
    <w:lvl w:ilvl="0" w:tplc="8C1A5E1E">
      <w:start w:val="1"/>
      <w:numFmt w:val="lowerRoman"/>
      <w:lvlText w:val="(%1.)"/>
      <w:lvlJc w:val="right"/>
      <w:pPr>
        <w:tabs>
          <w:tab w:val="num" w:pos="1260"/>
        </w:tabs>
        <w:ind w:left="1260" w:hanging="18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22461ADF"/>
    <w:multiLevelType w:val="multilevel"/>
    <w:tmpl w:val="DF02D51A"/>
    <w:lvl w:ilvl="0">
      <w:start w:val="1"/>
      <w:numFmt w:val="decimal"/>
      <w:pStyle w:val="Decision"/>
      <w:lvlText w:val="D%1"/>
      <w:lvlJc w:val="left"/>
      <w:pPr>
        <w:tabs>
          <w:tab w:val="num" w:pos="431"/>
        </w:tabs>
        <w:ind w:left="431" w:hanging="431"/>
      </w:pPr>
      <w:rPr>
        <w:rFonts w:hint="default"/>
        <w:b/>
        <w:i w:val="0"/>
      </w:rPr>
    </w:lvl>
    <w:lvl w:ilvl="1">
      <w:start w:val="1"/>
      <w:numFmt w:val="decimal"/>
      <w:lvlText w:val="%1.%2."/>
      <w:lvlJc w:val="left"/>
      <w:pPr>
        <w:tabs>
          <w:tab w:val="num" w:pos="-180"/>
        </w:tabs>
        <w:ind w:left="387" w:hanging="567"/>
      </w:pPr>
      <w:rPr>
        <w:rFonts w:hint="default"/>
      </w:rPr>
    </w:lvl>
    <w:lvl w:ilvl="2">
      <w:start w:val="1"/>
      <w:numFmt w:val="decimal"/>
      <w:lvlText w:val="%1.%2.%3."/>
      <w:lvlJc w:val="left"/>
      <w:pPr>
        <w:tabs>
          <w:tab w:val="num" w:pos="-180"/>
        </w:tabs>
        <w:ind w:left="387" w:hanging="567"/>
      </w:pPr>
      <w:rPr>
        <w:rFonts w:hint="default"/>
      </w:rPr>
    </w:lvl>
    <w:lvl w:ilvl="3">
      <w:start w:val="1"/>
      <w:numFmt w:val="decimal"/>
      <w:lvlText w:val="%1.%2.%3.%4."/>
      <w:lvlJc w:val="left"/>
      <w:pPr>
        <w:tabs>
          <w:tab w:val="num" w:pos="-180"/>
        </w:tabs>
        <w:ind w:left="387" w:hanging="567"/>
      </w:pPr>
      <w:rPr>
        <w:rFonts w:hint="default"/>
      </w:rPr>
    </w:lvl>
    <w:lvl w:ilvl="4">
      <w:start w:val="1"/>
      <w:numFmt w:val="decimal"/>
      <w:lvlText w:val="%1.%2.%3.%4.%5."/>
      <w:lvlJc w:val="left"/>
      <w:pPr>
        <w:tabs>
          <w:tab w:val="num" w:pos="-180"/>
        </w:tabs>
        <w:ind w:left="387" w:hanging="567"/>
      </w:pPr>
      <w:rPr>
        <w:rFonts w:hint="default"/>
      </w:rPr>
    </w:lvl>
    <w:lvl w:ilvl="5">
      <w:start w:val="1"/>
      <w:numFmt w:val="decimal"/>
      <w:lvlText w:val="%1.%2.%3.%4.%5.%6."/>
      <w:lvlJc w:val="left"/>
      <w:pPr>
        <w:tabs>
          <w:tab w:val="num" w:pos="4140"/>
        </w:tabs>
        <w:ind w:left="2556" w:hanging="2736"/>
      </w:pPr>
      <w:rPr>
        <w:rFonts w:hint="default"/>
      </w:rPr>
    </w:lvl>
    <w:lvl w:ilvl="6">
      <w:start w:val="1"/>
      <w:numFmt w:val="decimal"/>
      <w:lvlText w:val="%1.%2.%3.%4.%5.%6.%7."/>
      <w:lvlJc w:val="left"/>
      <w:pPr>
        <w:tabs>
          <w:tab w:val="num" w:pos="5220"/>
        </w:tabs>
        <w:ind w:left="3060" w:hanging="1080"/>
      </w:pPr>
      <w:rPr>
        <w:rFonts w:hint="default"/>
      </w:rPr>
    </w:lvl>
    <w:lvl w:ilvl="7">
      <w:start w:val="1"/>
      <w:numFmt w:val="decimal"/>
      <w:lvlText w:val="%1.%2.%3.%4.%5.%6.%7.%8."/>
      <w:lvlJc w:val="left"/>
      <w:pPr>
        <w:tabs>
          <w:tab w:val="num" w:pos="5940"/>
        </w:tabs>
        <w:ind w:left="3564" w:hanging="1224"/>
      </w:pPr>
      <w:rPr>
        <w:rFonts w:hint="default"/>
      </w:rPr>
    </w:lvl>
    <w:lvl w:ilvl="8">
      <w:start w:val="1"/>
      <w:numFmt w:val="decimal"/>
      <w:lvlText w:val="%1.%2.%3.%4.%5.%6.%7.%8.%9."/>
      <w:lvlJc w:val="left"/>
      <w:pPr>
        <w:tabs>
          <w:tab w:val="num" w:pos="6660"/>
        </w:tabs>
        <w:ind w:left="4140" w:hanging="1440"/>
      </w:pPr>
      <w:rPr>
        <w:rFonts w:hint="default"/>
      </w:rPr>
    </w:lvl>
  </w:abstractNum>
  <w:abstractNum w:abstractNumId="7" w15:restartNumberingAfterBreak="0">
    <w:nsid w:val="27442776"/>
    <w:multiLevelType w:val="hybridMultilevel"/>
    <w:tmpl w:val="2D74105C"/>
    <w:lvl w:ilvl="0" w:tplc="C8920AE4">
      <w:start w:val="1"/>
      <w:numFmt w:val="decimal"/>
      <w:pStyle w:val="Personal"/>
      <w:lvlText w:val="P%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D5A4382"/>
    <w:multiLevelType w:val="hybridMultilevel"/>
    <w:tmpl w:val="0ADCF3D8"/>
    <w:lvl w:ilvl="0" w:tplc="E6944F10">
      <w:start w:val="1"/>
      <w:numFmt w:val="decimal"/>
      <w:pStyle w:val="Pending"/>
      <w:lvlText w:val="Pending: %1."/>
      <w:lvlJc w:val="left"/>
      <w:pPr>
        <w:tabs>
          <w:tab w:val="num" w:pos="775"/>
        </w:tabs>
        <w:ind w:left="1495" w:hanging="360"/>
      </w:pPr>
      <w:rPr>
        <w:rFonts w:hint="default"/>
        <w:b/>
        <w:i w:val="0"/>
      </w:rPr>
    </w:lvl>
    <w:lvl w:ilvl="1" w:tplc="A9D60692">
      <w:start w:val="1"/>
      <w:numFmt w:val="lowerLetter"/>
      <w:lvlText w:val="%2."/>
      <w:lvlJc w:val="left"/>
      <w:pPr>
        <w:tabs>
          <w:tab w:val="num" w:pos="1440"/>
        </w:tabs>
        <w:ind w:left="1440" w:hanging="360"/>
      </w:pPr>
    </w:lvl>
    <w:lvl w:ilvl="2" w:tplc="8EDAC5CE" w:tentative="1">
      <w:start w:val="1"/>
      <w:numFmt w:val="lowerRoman"/>
      <w:lvlText w:val="%3."/>
      <w:lvlJc w:val="right"/>
      <w:pPr>
        <w:tabs>
          <w:tab w:val="num" w:pos="2160"/>
        </w:tabs>
        <w:ind w:left="2160" w:hanging="180"/>
      </w:pPr>
    </w:lvl>
    <w:lvl w:ilvl="3" w:tplc="0C0A4B92" w:tentative="1">
      <w:start w:val="1"/>
      <w:numFmt w:val="decimal"/>
      <w:lvlText w:val="%4."/>
      <w:lvlJc w:val="left"/>
      <w:pPr>
        <w:tabs>
          <w:tab w:val="num" w:pos="2880"/>
        </w:tabs>
        <w:ind w:left="2880" w:hanging="360"/>
      </w:pPr>
    </w:lvl>
    <w:lvl w:ilvl="4" w:tplc="9B7C7AC6" w:tentative="1">
      <w:start w:val="1"/>
      <w:numFmt w:val="lowerLetter"/>
      <w:lvlText w:val="%5."/>
      <w:lvlJc w:val="left"/>
      <w:pPr>
        <w:tabs>
          <w:tab w:val="num" w:pos="3600"/>
        </w:tabs>
        <w:ind w:left="3600" w:hanging="360"/>
      </w:pPr>
    </w:lvl>
    <w:lvl w:ilvl="5" w:tplc="7786AAF2" w:tentative="1">
      <w:start w:val="1"/>
      <w:numFmt w:val="lowerRoman"/>
      <w:lvlText w:val="%6."/>
      <w:lvlJc w:val="right"/>
      <w:pPr>
        <w:tabs>
          <w:tab w:val="num" w:pos="4320"/>
        </w:tabs>
        <w:ind w:left="4320" w:hanging="180"/>
      </w:pPr>
    </w:lvl>
    <w:lvl w:ilvl="6" w:tplc="8AE4F834" w:tentative="1">
      <w:start w:val="1"/>
      <w:numFmt w:val="decimal"/>
      <w:lvlText w:val="%7."/>
      <w:lvlJc w:val="left"/>
      <w:pPr>
        <w:tabs>
          <w:tab w:val="num" w:pos="5040"/>
        </w:tabs>
        <w:ind w:left="5040" w:hanging="360"/>
      </w:pPr>
    </w:lvl>
    <w:lvl w:ilvl="7" w:tplc="7520B2A2" w:tentative="1">
      <w:start w:val="1"/>
      <w:numFmt w:val="lowerLetter"/>
      <w:lvlText w:val="%8."/>
      <w:lvlJc w:val="left"/>
      <w:pPr>
        <w:tabs>
          <w:tab w:val="num" w:pos="5760"/>
        </w:tabs>
        <w:ind w:left="5760" w:hanging="360"/>
      </w:pPr>
    </w:lvl>
    <w:lvl w:ilvl="8" w:tplc="99DE4754" w:tentative="1">
      <w:start w:val="1"/>
      <w:numFmt w:val="lowerRoman"/>
      <w:lvlText w:val="%9."/>
      <w:lvlJc w:val="right"/>
      <w:pPr>
        <w:tabs>
          <w:tab w:val="num" w:pos="6480"/>
        </w:tabs>
        <w:ind w:left="6480" w:hanging="180"/>
      </w:pPr>
    </w:lvl>
  </w:abstractNum>
  <w:abstractNum w:abstractNumId="9" w15:restartNumberingAfterBreak="0">
    <w:nsid w:val="57BC7D77"/>
    <w:multiLevelType w:val="hybridMultilevel"/>
    <w:tmpl w:val="36443D36"/>
    <w:lvl w:ilvl="0" w:tplc="8C1A5E1E">
      <w:start w:val="1"/>
      <w:numFmt w:val="lowerRoman"/>
      <w:lvlText w:val="(%1.)"/>
      <w:lvlJc w:val="right"/>
      <w:pPr>
        <w:tabs>
          <w:tab w:val="num" w:pos="1260"/>
        </w:tabs>
        <w:ind w:left="1260" w:hanging="18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5C8C2B0B"/>
    <w:multiLevelType w:val="hybridMultilevel"/>
    <w:tmpl w:val="1E2A7BC4"/>
    <w:lvl w:ilvl="0" w:tplc="D820E05C">
      <w:start w:val="1"/>
      <w:numFmt w:val="bullet"/>
      <w:pStyle w:val="BodyText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9B17C26"/>
    <w:multiLevelType w:val="hybridMultilevel"/>
    <w:tmpl w:val="2A02DD6E"/>
    <w:lvl w:ilvl="0" w:tplc="8C1A5E1E">
      <w:start w:val="1"/>
      <w:numFmt w:val="lowerRoman"/>
      <w:lvlText w:val="(%1.)"/>
      <w:lvlJc w:val="right"/>
      <w:pPr>
        <w:tabs>
          <w:tab w:val="num" w:pos="1260"/>
        </w:tabs>
        <w:ind w:left="1260" w:hanging="1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704438CF"/>
    <w:multiLevelType w:val="hybridMultilevel"/>
    <w:tmpl w:val="0A86030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759C2CE7"/>
    <w:multiLevelType w:val="multilevel"/>
    <w:tmpl w:val="04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14" w15:restartNumberingAfterBreak="0">
    <w:nsid w:val="7A607544"/>
    <w:multiLevelType w:val="multilevel"/>
    <w:tmpl w:val="E2E88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DB31E2E"/>
    <w:multiLevelType w:val="multilevel"/>
    <w:tmpl w:val="C798BF20"/>
    <w:lvl w:ilvl="0">
      <w:start w:val="1"/>
      <w:numFmt w:val="decimal"/>
      <w:pStyle w:val="BodyTextNumbered"/>
      <w:lvlText w:val="%1."/>
      <w:lvlJc w:val="left"/>
      <w:pPr>
        <w:tabs>
          <w:tab w:val="num" w:pos="2989"/>
        </w:tabs>
        <w:ind w:left="2629"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num w:numId="1">
    <w:abstractNumId w:val="11"/>
  </w:num>
  <w:num w:numId="2">
    <w:abstractNumId w:val="5"/>
  </w:num>
  <w:num w:numId="3">
    <w:abstractNumId w:val="15"/>
  </w:num>
  <w:num w:numId="4">
    <w:abstractNumId w:val="12"/>
  </w:num>
  <w:num w:numId="5">
    <w:abstractNumId w:val="4"/>
  </w:num>
  <w:num w:numId="6">
    <w:abstractNumId w:val="6"/>
  </w:num>
  <w:num w:numId="7">
    <w:abstractNumId w:val="8"/>
  </w:num>
  <w:num w:numId="8">
    <w:abstractNumId w:val="9"/>
  </w:num>
  <w:num w:numId="9">
    <w:abstractNumId w:val="13"/>
  </w:num>
  <w:num w:numId="10">
    <w:abstractNumId w:val="10"/>
  </w:num>
  <w:num w:numId="11">
    <w:abstractNumId w:val="7"/>
  </w:num>
  <w:num w:numId="12">
    <w:abstractNumId w:val="3"/>
  </w:num>
  <w:num w:numId="13">
    <w:abstractNumId w:val="2"/>
  </w:num>
  <w:num w:numId="14">
    <w:abstractNumId w:val="1"/>
  </w:num>
  <w:num w:numId="15">
    <w:abstractNumId w:val="0"/>
  </w:num>
  <w:num w:numId="16">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hang Seng, Denis">
    <w15:presenceInfo w15:providerId="AD" w15:userId="S-1-5-21-1606980848-1958367476-725345543-7915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6876"/>
    <w:rsid w:val="00031899"/>
    <w:rsid w:val="00091D2C"/>
    <w:rsid w:val="000B283E"/>
    <w:rsid w:val="000B62BB"/>
    <w:rsid w:val="000C13F5"/>
    <w:rsid w:val="00106876"/>
    <w:rsid w:val="00136598"/>
    <w:rsid w:val="001A6D08"/>
    <w:rsid w:val="001C0681"/>
    <w:rsid w:val="002F773F"/>
    <w:rsid w:val="003065B3"/>
    <w:rsid w:val="00347DA9"/>
    <w:rsid w:val="00390154"/>
    <w:rsid w:val="00391490"/>
    <w:rsid w:val="003A7F97"/>
    <w:rsid w:val="003B3CD2"/>
    <w:rsid w:val="003C7AB0"/>
    <w:rsid w:val="003E553E"/>
    <w:rsid w:val="00453943"/>
    <w:rsid w:val="00492C60"/>
    <w:rsid w:val="004A5B49"/>
    <w:rsid w:val="004D2982"/>
    <w:rsid w:val="00544090"/>
    <w:rsid w:val="005C2294"/>
    <w:rsid w:val="005C2A7E"/>
    <w:rsid w:val="005C576E"/>
    <w:rsid w:val="0064328D"/>
    <w:rsid w:val="006614DC"/>
    <w:rsid w:val="00703767"/>
    <w:rsid w:val="007739BF"/>
    <w:rsid w:val="007B3C3A"/>
    <w:rsid w:val="007E0718"/>
    <w:rsid w:val="0084761F"/>
    <w:rsid w:val="008502E5"/>
    <w:rsid w:val="00870081"/>
    <w:rsid w:val="008F3750"/>
    <w:rsid w:val="00915B5C"/>
    <w:rsid w:val="0096584D"/>
    <w:rsid w:val="009E249F"/>
    <w:rsid w:val="00AC1265"/>
    <w:rsid w:val="00AD72FF"/>
    <w:rsid w:val="00B45B22"/>
    <w:rsid w:val="00BA4376"/>
    <w:rsid w:val="00C155A2"/>
    <w:rsid w:val="00C62897"/>
    <w:rsid w:val="00CC13F5"/>
    <w:rsid w:val="00CD2DC9"/>
    <w:rsid w:val="00CE3FA7"/>
    <w:rsid w:val="00CF6F0B"/>
    <w:rsid w:val="00D20749"/>
    <w:rsid w:val="00D90C03"/>
    <w:rsid w:val="00DD2BAD"/>
    <w:rsid w:val="00DD6712"/>
    <w:rsid w:val="00EE1E13"/>
    <w:rsid w:val="00F16C6B"/>
    <w:rsid w:val="00F2029C"/>
    <w:rsid w:val="00F4013C"/>
    <w:rsid w:val="00FB39C6"/>
    <w:rsid w:val="00FC184E"/>
    <w:rsid w:val="00FF311C"/>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312DDCB9-448E-4D27-AE33-E62718DE5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65B3"/>
    <w:rPr>
      <w:rFonts w:ascii="Arial" w:eastAsia="SimSun" w:hAnsi="Arial"/>
      <w:sz w:val="22"/>
      <w:szCs w:val="24"/>
      <w:lang w:eastAsia="zh-CN"/>
    </w:rPr>
  </w:style>
  <w:style w:type="paragraph" w:styleId="Heading1">
    <w:name w:val="heading 1"/>
    <w:basedOn w:val="Normal"/>
    <w:next w:val="Normal"/>
    <w:qFormat/>
    <w:rsid w:val="003065B3"/>
    <w:pPr>
      <w:keepNext/>
      <w:jc w:val="center"/>
      <w:outlineLvl w:val="0"/>
    </w:pPr>
    <w:rPr>
      <w:b/>
      <w:bCs/>
      <w:lang w:val="en-US"/>
    </w:rPr>
  </w:style>
  <w:style w:type="paragraph" w:styleId="Heading2">
    <w:name w:val="heading 2"/>
    <w:basedOn w:val="Normal"/>
    <w:next w:val="Normal"/>
    <w:link w:val="Heading2Char"/>
    <w:unhideWhenUsed/>
    <w:qFormat/>
    <w:rsid w:val="00C62897"/>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qFormat/>
    <w:rsid w:val="003065B3"/>
    <w:pPr>
      <w:keepNext/>
      <w:jc w:val="center"/>
      <w:outlineLvl w:val="2"/>
    </w:pPr>
    <w:rPr>
      <w:b/>
      <w:bCs/>
      <w:sz w:val="20"/>
      <w:szCs w:val="20"/>
      <w:lang w:val="en-US"/>
    </w:rPr>
  </w:style>
  <w:style w:type="paragraph" w:styleId="Heading4">
    <w:name w:val="heading 4"/>
    <w:basedOn w:val="Normal"/>
    <w:next w:val="Normal"/>
    <w:link w:val="Heading4Char"/>
    <w:qFormat/>
    <w:rsid w:val="005C2294"/>
    <w:pPr>
      <w:keepNext/>
      <w:keepLines/>
      <w:tabs>
        <w:tab w:val="left" w:pos="1080"/>
      </w:tabs>
      <w:spacing w:before="240"/>
      <w:outlineLvl w:val="3"/>
    </w:pPr>
    <w:rPr>
      <w:rFonts w:eastAsia="Times New Roman" w:cs="Arial"/>
      <w:b/>
      <w:i/>
      <w:szCs w:val="20"/>
      <w:lang w:eastAsia="en-US"/>
    </w:rPr>
  </w:style>
  <w:style w:type="paragraph" w:styleId="Heading5">
    <w:name w:val="heading 5"/>
    <w:basedOn w:val="Normal"/>
    <w:next w:val="Normal"/>
    <w:link w:val="Heading5Char"/>
    <w:qFormat/>
    <w:rsid w:val="005C2294"/>
    <w:pPr>
      <w:tabs>
        <w:tab w:val="left" w:pos="1080"/>
      </w:tabs>
      <w:spacing w:before="240"/>
      <w:outlineLvl w:val="4"/>
    </w:pPr>
    <w:rPr>
      <w:rFonts w:eastAsia="Times New Roman" w:cs="Arial"/>
      <w:bCs/>
      <w:i/>
      <w:iCs/>
      <w:szCs w:val="22"/>
      <w:lang w:eastAsia="en-US"/>
    </w:rPr>
  </w:style>
  <w:style w:type="paragraph" w:styleId="Heading6">
    <w:name w:val="heading 6"/>
    <w:basedOn w:val="Normal"/>
    <w:next w:val="Normal"/>
    <w:link w:val="Heading6Char"/>
    <w:qFormat/>
    <w:rsid w:val="005C2294"/>
    <w:pPr>
      <w:keepNext/>
      <w:widowControl w:val="0"/>
      <w:tabs>
        <w:tab w:val="center" w:pos="4513"/>
      </w:tabs>
      <w:suppressAutoHyphens/>
      <w:jc w:val="center"/>
      <w:outlineLvl w:val="5"/>
    </w:pPr>
    <w:rPr>
      <w:rFonts w:eastAsia="Times New Roman" w:cs="Arial"/>
      <w:b/>
      <w:snapToGrid w:val="0"/>
      <w:spacing w:val="-2"/>
      <w:lang w:eastAsia="en-US"/>
    </w:rPr>
  </w:style>
  <w:style w:type="paragraph" w:styleId="Heading7">
    <w:name w:val="heading 7"/>
    <w:basedOn w:val="Normal"/>
    <w:next w:val="Normal"/>
    <w:link w:val="Heading7Char"/>
    <w:qFormat/>
    <w:rsid w:val="005C2294"/>
    <w:pPr>
      <w:keepNext/>
      <w:tabs>
        <w:tab w:val="left" w:pos="-722"/>
        <w:tab w:val="left" w:pos="1140"/>
        <w:tab w:val="left" w:pos="6946"/>
      </w:tabs>
      <w:suppressAutoHyphens/>
      <w:spacing w:line="252" w:lineRule="auto"/>
      <w:outlineLvl w:val="6"/>
    </w:pPr>
    <w:rPr>
      <w:rFonts w:eastAsia="Times New Roman" w:cs="Arial"/>
      <w:b/>
      <w:bCs/>
      <w:color w:val="4436AA"/>
      <w:spacing w:val="-2"/>
      <w:sz w:val="28"/>
      <w:szCs w:val="22"/>
      <w:lang w:eastAsia="en-US"/>
    </w:rPr>
  </w:style>
  <w:style w:type="paragraph" w:styleId="Heading8">
    <w:name w:val="heading 8"/>
    <w:basedOn w:val="Normal"/>
    <w:next w:val="Normal"/>
    <w:link w:val="Heading8Char"/>
    <w:qFormat/>
    <w:rsid w:val="005C2294"/>
    <w:pPr>
      <w:keepNext/>
      <w:tabs>
        <w:tab w:val="left" w:pos="1140"/>
        <w:tab w:val="num" w:pos="1440"/>
      </w:tabs>
      <w:ind w:left="1440" w:hanging="1440"/>
      <w:jc w:val="center"/>
      <w:outlineLvl w:val="7"/>
    </w:pPr>
    <w:rPr>
      <w:rFonts w:cs="Arial"/>
      <w:b/>
      <w:bCs/>
      <w:sz w:val="20"/>
      <w:szCs w:val="22"/>
      <w:lang w:val="fr-CH"/>
    </w:rPr>
  </w:style>
  <w:style w:type="paragraph" w:styleId="Heading9">
    <w:name w:val="heading 9"/>
    <w:basedOn w:val="Normal"/>
    <w:next w:val="Normal"/>
    <w:link w:val="Heading9Char"/>
    <w:qFormat/>
    <w:rsid w:val="005C2294"/>
    <w:pPr>
      <w:keepNext/>
      <w:tabs>
        <w:tab w:val="left" w:pos="-722"/>
        <w:tab w:val="left" w:pos="1140"/>
        <w:tab w:val="num" w:pos="1584"/>
        <w:tab w:val="left" w:pos="6946"/>
      </w:tabs>
      <w:suppressAutoHyphens/>
      <w:spacing w:line="252" w:lineRule="auto"/>
      <w:ind w:left="1584" w:hanging="1584"/>
      <w:jc w:val="right"/>
      <w:outlineLvl w:val="8"/>
    </w:pPr>
    <w:rPr>
      <w:rFonts w:eastAsia="Times New Roman"/>
      <w:outline/>
      <w:color w:val="000000"/>
      <w:spacing w:val="-2"/>
      <w:sz w:val="28"/>
      <w:szCs w:val="22"/>
      <w:lang w:val="fr-CH" w:eastAsia="en-US"/>
      <w14:textOutline w14:w="9525" w14:cap="flat" w14:cmpd="sng" w14:algn="ctr">
        <w14:solidFill>
          <w14:srgbClr w14:val="000000"/>
        </w14:solidFill>
        <w14:prstDash w14:val="solid"/>
        <w14:round/>
      </w14:textOutline>
      <w14:textFill>
        <w14:no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3065B3"/>
    <w:pPr>
      <w:jc w:val="center"/>
    </w:pPr>
    <w:rPr>
      <w:lang w:val="en-US"/>
    </w:rPr>
  </w:style>
  <w:style w:type="paragraph" w:styleId="BodyText2">
    <w:name w:val="Body Text 2"/>
    <w:basedOn w:val="Normal"/>
    <w:rsid w:val="003065B3"/>
    <w:pPr>
      <w:jc w:val="center"/>
    </w:pPr>
    <w:rPr>
      <w:b/>
      <w:bCs/>
      <w:lang w:val="en-US"/>
    </w:rPr>
  </w:style>
  <w:style w:type="paragraph" w:styleId="Header">
    <w:name w:val="header"/>
    <w:basedOn w:val="Normal"/>
    <w:rsid w:val="003065B3"/>
    <w:pPr>
      <w:tabs>
        <w:tab w:val="center" w:pos="4320"/>
        <w:tab w:val="right" w:pos="8640"/>
      </w:tabs>
    </w:pPr>
  </w:style>
  <w:style w:type="paragraph" w:styleId="Footer">
    <w:name w:val="footer"/>
    <w:basedOn w:val="Normal"/>
    <w:rsid w:val="003065B3"/>
    <w:pPr>
      <w:tabs>
        <w:tab w:val="center" w:pos="4320"/>
        <w:tab w:val="right" w:pos="8640"/>
      </w:tabs>
    </w:pPr>
  </w:style>
  <w:style w:type="paragraph" w:styleId="BlockText">
    <w:name w:val="Block Text"/>
    <w:basedOn w:val="Normal"/>
    <w:rsid w:val="003065B3"/>
    <w:pPr>
      <w:tabs>
        <w:tab w:val="left" w:pos="8789"/>
      </w:tabs>
      <w:ind w:left="851" w:right="283"/>
      <w:jc w:val="both"/>
    </w:pPr>
    <w:rPr>
      <w:rFonts w:eastAsia="Times New Roman" w:cs="Arial"/>
      <w:szCs w:val="22"/>
      <w:lang w:eastAsia="fr-FR"/>
    </w:rPr>
  </w:style>
  <w:style w:type="paragraph" w:customStyle="1" w:styleId="Char1CharCharCarCar">
    <w:name w:val="Char1 Char Char Car Car"/>
    <w:basedOn w:val="Normal"/>
    <w:rsid w:val="003065B3"/>
    <w:rPr>
      <w:rFonts w:ascii="Times New Roman" w:eastAsia="Times New Roman" w:hAnsi="Times New Roman"/>
      <w:sz w:val="24"/>
      <w:lang w:val="pl-PL" w:eastAsia="pl-PL"/>
    </w:rPr>
  </w:style>
  <w:style w:type="character" w:styleId="PageNumber">
    <w:name w:val="page number"/>
    <w:basedOn w:val="DefaultParagraphFont"/>
    <w:rsid w:val="00AC1265"/>
  </w:style>
  <w:style w:type="paragraph" w:styleId="BodyText3">
    <w:name w:val="Body Text 3"/>
    <w:basedOn w:val="Normal"/>
    <w:rsid w:val="00DD2BAD"/>
    <w:pPr>
      <w:spacing w:after="120"/>
    </w:pPr>
    <w:rPr>
      <w:sz w:val="16"/>
      <w:szCs w:val="16"/>
    </w:rPr>
  </w:style>
  <w:style w:type="paragraph" w:styleId="BalloonText">
    <w:name w:val="Balloon Text"/>
    <w:basedOn w:val="Normal"/>
    <w:link w:val="BalloonTextChar"/>
    <w:rsid w:val="00F4013C"/>
    <w:rPr>
      <w:rFonts w:ascii="Tahoma" w:hAnsi="Tahoma" w:cs="Tahoma"/>
      <w:sz w:val="16"/>
      <w:szCs w:val="16"/>
    </w:rPr>
  </w:style>
  <w:style w:type="character" w:customStyle="1" w:styleId="BalloonTextChar">
    <w:name w:val="Balloon Text Char"/>
    <w:basedOn w:val="DefaultParagraphFont"/>
    <w:link w:val="BalloonText"/>
    <w:rsid w:val="00F4013C"/>
    <w:rPr>
      <w:rFonts w:ascii="Tahoma" w:eastAsia="SimSun" w:hAnsi="Tahoma" w:cs="Tahoma"/>
      <w:sz w:val="16"/>
      <w:szCs w:val="16"/>
      <w:lang w:eastAsia="zh-CN"/>
    </w:rPr>
  </w:style>
  <w:style w:type="character" w:styleId="Hyperlink">
    <w:name w:val="Hyperlink"/>
    <w:uiPriority w:val="99"/>
    <w:rsid w:val="00C62897"/>
    <w:rPr>
      <w:color w:val="0000FF"/>
      <w:u w:val="single"/>
    </w:rPr>
  </w:style>
  <w:style w:type="paragraph" w:customStyle="1" w:styleId="BodyTextNumbered">
    <w:name w:val="_Body Text Numbered"/>
    <w:basedOn w:val="Normal"/>
    <w:rsid w:val="00C62897"/>
    <w:pPr>
      <w:numPr>
        <w:numId w:val="3"/>
      </w:numPr>
      <w:tabs>
        <w:tab w:val="clear" w:pos="2989"/>
        <w:tab w:val="num" w:pos="720"/>
        <w:tab w:val="left" w:pos="1134"/>
        <w:tab w:val="center" w:pos="4513"/>
      </w:tabs>
      <w:suppressAutoHyphens/>
      <w:spacing w:before="240" w:after="120"/>
      <w:ind w:left="360"/>
    </w:pPr>
    <w:rPr>
      <w:rFonts w:ascii="Verdana" w:eastAsia="Arial" w:hAnsi="Verdana" w:cs="Arial"/>
      <w:sz w:val="20"/>
      <w:szCs w:val="22"/>
      <w:lang w:eastAsia="zh-TW"/>
    </w:rPr>
  </w:style>
  <w:style w:type="paragraph" w:customStyle="1" w:styleId="Action">
    <w:name w:val="_Action"/>
    <w:basedOn w:val="Normal"/>
    <w:next w:val="Normal"/>
    <w:rsid w:val="00C62897"/>
    <w:pPr>
      <w:numPr>
        <w:numId w:val="5"/>
      </w:numPr>
      <w:tabs>
        <w:tab w:val="left" w:pos="680"/>
        <w:tab w:val="left" w:pos="2041"/>
        <w:tab w:val="left" w:pos="2722"/>
        <w:tab w:val="left" w:pos="3402"/>
      </w:tabs>
      <w:spacing w:before="240" w:after="120"/>
    </w:pPr>
    <w:rPr>
      <w:rFonts w:ascii="Verdana" w:eastAsia="MS Mincho" w:hAnsi="Verdana"/>
      <w:color w:val="0000FF"/>
      <w:sz w:val="20"/>
      <w:szCs w:val="22"/>
      <w:lang w:eastAsia="ja-JP"/>
    </w:rPr>
  </w:style>
  <w:style w:type="paragraph" w:customStyle="1" w:styleId="Decision">
    <w:name w:val="_Decision"/>
    <w:basedOn w:val="Normal"/>
    <w:next w:val="Normal"/>
    <w:rsid w:val="00C62897"/>
    <w:pPr>
      <w:numPr>
        <w:numId w:val="6"/>
      </w:numPr>
      <w:tabs>
        <w:tab w:val="left" w:pos="680"/>
        <w:tab w:val="left" w:pos="1134"/>
        <w:tab w:val="left" w:pos="2041"/>
        <w:tab w:val="left" w:pos="2722"/>
        <w:tab w:val="left" w:pos="3402"/>
      </w:tabs>
      <w:spacing w:before="240"/>
    </w:pPr>
    <w:rPr>
      <w:rFonts w:ascii="Verdana" w:eastAsia="MS Mincho" w:hAnsi="Verdana"/>
      <w:color w:val="339966"/>
      <w:sz w:val="20"/>
      <w:szCs w:val="22"/>
      <w:lang w:eastAsia="ja-JP"/>
    </w:rPr>
  </w:style>
  <w:style w:type="character" w:customStyle="1" w:styleId="Heading2Char">
    <w:name w:val="Heading 2 Char"/>
    <w:basedOn w:val="DefaultParagraphFont"/>
    <w:link w:val="Heading2"/>
    <w:rsid w:val="00C62897"/>
    <w:rPr>
      <w:rFonts w:asciiTheme="majorHAnsi" w:eastAsiaTheme="majorEastAsia" w:hAnsiTheme="majorHAnsi" w:cstheme="majorBidi"/>
      <w:color w:val="365F91" w:themeColor="accent1" w:themeShade="BF"/>
      <w:sz w:val="26"/>
      <w:szCs w:val="26"/>
      <w:lang w:eastAsia="zh-CN"/>
    </w:rPr>
  </w:style>
  <w:style w:type="paragraph" w:styleId="TOC1">
    <w:name w:val="toc 1"/>
    <w:basedOn w:val="Normal"/>
    <w:next w:val="Normal"/>
    <w:autoRedefine/>
    <w:uiPriority w:val="39"/>
    <w:rsid w:val="00C62897"/>
    <w:pPr>
      <w:tabs>
        <w:tab w:val="left" w:pos="1134"/>
        <w:tab w:val="center" w:pos="4513"/>
      </w:tabs>
      <w:suppressAutoHyphens/>
      <w:spacing w:before="240" w:after="120"/>
    </w:pPr>
    <w:rPr>
      <w:rFonts w:ascii="Verdana" w:eastAsia="Arial" w:hAnsi="Verdana" w:cs="Arial"/>
      <w:sz w:val="20"/>
      <w:szCs w:val="22"/>
      <w:lang w:eastAsia="zh-TW"/>
    </w:rPr>
  </w:style>
  <w:style w:type="paragraph" w:customStyle="1" w:styleId="Pending">
    <w:name w:val="_Pending"/>
    <w:basedOn w:val="Normal"/>
    <w:next w:val="Normal"/>
    <w:rsid w:val="00C62897"/>
    <w:pPr>
      <w:numPr>
        <w:numId w:val="7"/>
      </w:numPr>
      <w:tabs>
        <w:tab w:val="left" w:pos="680"/>
        <w:tab w:val="left" w:pos="1134"/>
        <w:tab w:val="left" w:pos="2041"/>
        <w:tab w:val="left" w:pos="2722"/>
        <w:tab w:val="left" w:pos="3402"/>
      </w:tabs>
      <w:spacing w:before="240" w:after="120"/>
    </w:pPr>
    <w:rPr>
      <w:rFonts w:eastAsia="MS Mincho"/>
      <w:b/>
      <w:color w:val="FF0000"/>
      <w:szCs w:val="22"/>
      <w:lang w:eastAsia="ja-JP"/>
    </w:rPr>
  </w:style>
  <w:style w:type="paragraph" w:styleId="ListParagraph">
    <w:name w:val="List Paragraph"/>
    <w:basedOn w:val="Normal"/>
    <w:uiPriority w:val="34"/>
    <w:qFormat/>
    <w:rsid w:val="00C62897"/>
    <w:pPr>
      <w:ind w:left="720"/>
      <w:contextualSpacing/>
    </w:pPr>
  </w:style>
  <w:style w:type="character" w:customStyle="1" w:styleId="Heading4Char">
    <w:name w:val="Heading 4 Char"/>
    <w:basedOn w:val="DefaultParagraphFont"/>
    <w:link w:val="Heading4"/>
    <w:rsid w:val="005C2294"/>
    <w:rPr>
      <w:rFonts w:ascii="Arial" w:hAnsi="Arial" w:cs="Arial"/>
      <w:b/>
      <w:i/>
      <w:sz w:val="22"/>
      <w:lang w:eastAsia="en-US"/>
    </w:rPr>
  </w:style>
  <w:style w:type="character" w:customStyle="1" w:styleId="Heading5Char">
    <w:name w:val="Heading 5 Char"/>
    <w:basedOn w:val="DefaultParagraphFont"/>
    <w:link w:val="Heading5"/>
    <w:rsid w:val="005C2294"/>
    <w:rPr>
      <w:rFonts w:ascii="Arial" w:hAnsi="Arial" w:cs="Arial"/>
      <w:bCs/>
      <w:i/>
      <w:iCs/>
      <w:sz w:val="22"/>
      <w:szCs w:val="22"/>
      <w:lang w:eastAsia="en-US"/>
    </w:rPr>
  </w:style>
  <w:style w:type="character" w:customStyle="1" w:styleId="Heading6Char">
    <w:name w:val="Heading 6 Char"/>
    <w:basedOn w:val="DefaultParagraphFont"/>
    <w:link w:val="Heading6"/>
    <w:rsid w:val="005C2294"/>
    <w:rPr>
      <w:rFonts w:ascii="Arial" w:hAnsi="Arial" w:cs="Arial"/>
      <w:b/>
      <w:snapToGrid w:val="0"/>
      <w:spacing w:val="-2"/>
      <w:sz w:val="22"/>
      <w:szCs w:val="24"/>
      <w:lang w:eastAsia="en-US"/>
    </w:rPr>
  </w:style>
  <w:style w:type="character" w:customStyle="1" w:styleId="Heading7Char">
    <w:name w:val="Heading 7 Char"/>
    <w:basedOn w:val="DefaultParagraphFont"/>
    <w:link w:val="Heading7"/>
    <w:rsid w:val="005C2294"/>
    <w:rPr>
      <w:rFonts w:ascii="Arial" w:hAnsi="Arial" w:cs="Arial"/>
      <w:b/>
      <w:bCs/>
      <w:color w:val="4436AA"/>
      <w:spacing w:val="-2"/>
      <w:sz w:val="28"/>
      <w:szCs w:val="22"/>
      <w:lang w:eastAsia="en-US"/>
    </w:rPr>
  </w:style>
  <w:style w:type="character" w:customStyle="1" w:styleId="Heading8Char">
    <w:name w:val="Heading 8 Char"/>
    <w:basedOn w:val="DefaultParagraphFont"/>
    <w:link w:val="Heading8"/>
    <w:rsid w:val="005C2294"/>
    <w:rPr>
      <w:rFonts w:ascii="Arial" w:eastAsia="SimSun" w:hAnsi="Arial" w:cs="Arial"/>
      <w:b/>
      <w:bCs/>
      <w:szCs w:val="22"/>
      <w:lang w:val="fr-CH" w:eastAsia="zh-CN"/>
    </w:rPr>
  </w:style>
  <w:style w:type="character" w:customStyle="1" w:styleId="Heading9Char">
    <w:name w:val="Heading 9 Char"/>
    <w:basedOn w:val="DefaultParagraphFont"/>
    <w:link w:val="Heading9"/>
    <w:rsid w:val="005C2294"/>
    <w:rPr>
      <w:rFonts w:ascii="Arial" w:hAnsi="Arial"/>
      <w:outline/>
      <w:color w:val="000000"/>
      <w:spacing w:val="-2"/>
      <w:sz w:val="28"/>
      <w:szCs w:val="22"/>
      <w:lang w:val="fr-CH" w:eastAsia="en-US"/>
      <w14:textOutline w14:w="9525" w14:cap="flat" w14:cmpd="sng" w14:algn="ctr">
        <w14:solidFill>
          <w14:srgbClr w14:val="000000"/>
        </w14:solidFill>
        <w14:prstDash w14:val="solid"/>
        <w14:round/>
      </w14:textOutline>
      <w14:textFill>
        <w14:noFill/>
      </w14:textFill>
    </w:rPr>
  </w:style>
  <w:style w:type="paragraph" w:customStyle="1" w:styleId="Service9">
    <w:name w:val="Service 9"/>
    <w:rsid w:val="005C2294"/>
    <w:pPr>
      <w:jc w:val="center"/>
    </w:pPr>
    <w:rPr>
      <w:rFonts w:ascii="Arial" w:hAnsi="Arial"/>
      <w:sz w:val="18"/>
      <w:lang w:eastAsia="en-US"/>
    </w:rPr>
  </w:style>
  <w:style w:type="paragraph" w:styleId="TOC4">
    <w:name w:val="toc 4"/>
    <w:basedOn w:val="Normal"/>
    <w:next w:val="Normal"/>
    <w:autoRedefine/>
    <w:semiHidden/>
    <w:rsid w:val="005C2294"/>
    <w:pPr>
      <w:ind w:left="660"/>
    </w:pPr>
    <w:rPr>
      <w:rFonts w:eastAsia="Times New Roman" w:cs="Arial"/>
      <w:szCs w:val="20"/>
      <w:lang w:eastAsia="en-US"/>
    </w:rPr>
  </w:style>
  <w:style w:type="character" w:customStyle="1" w:styleId="Addedtext">
    <w:name w:val="_Added text"/>
    <w:rsid w:val="005C2294"/>
    <w:rPr>
      <w:color w:val="008000"/>
      <w:u w:val="dash"/>
    </w:rPr>
  </w:style>
  <w:style w:type="paragraph" w:styleId="DocumentMap">
    <w:name w:val="Document Map"/>
    <w:basedOn w:val="Normal"/>
    <w:link w:val="DocumentMapChar"/>
    <w:semiHidden/>
    <w:rsid w:val="005C2294"/>
    <w:pPr>
      <w:shd w:val="clear" w:color="auto" w:fill="000080"/>
    </w:pPr>
    <w:rPr>
      <w:rFonts w:ascii="Tahoma" w:eastAsia="Times New Roman" w:hAnsi="Tahoma" w:cs="Tahoma"/>
      <w:szCs w:val="20"/>
      <w:lang w:eastAsia="en-US"/>
    </w:rPr>
  </w:style>
  <w:style w:type="character" w:customStyle="1" w:styleId="DocumentMapChar">
    <w:name w:val="Document Map Char"/>
    <w:basedOn w:val="DefaultParagraphFont"/>
    <w:link w:val="DocumentMap"/>
    <w:semiHidden/>
    <w:rsid w:val="005C2294"/>
    <w:rPr>
      <w:rFonts w:ascii="Tahoma" w:hAnsi="Tahoma" w:cs="Tahoma"/>
      <w:sz w:val="22"/>
      <w:shd w:val="clear" w:color="auto" w:fill="000080"/>
      <w:lang w:eastAsia="en-US"/>
    </w:rPr>
  </w:style>
  <w:style w:type="paragraph" w:styleId="TOC3">
    <w:name w:val="toc 3"/>
    <w:basedOn w:val="BodyText0"/>
    <w:next w:val="BodyText0"/>
    <w:autoRedefine/>
    <w:semiHidden/>
    <w:rsid w:val="005C2294"/>
    <w:pPr>
      <w:ind w:left="400"/>
    </w:pPr>
  </w:style>
  <w:style w:type="paragraph" w:styleId="TOC2">
    <w:name w:val="toc 2"/>
    <w:basedOn w:val="BodyText0"/>
    <w:next w:val="BodyText0"/>
    <w:autoRedefine/>
    <w:semiHidden/>
    <w:rsid w:val="005C2294"/>
    <w:pPr>
      <w:ind w:left="200"/>
    </w:pPr>
  </w:style>
  <w:style w:type="character" w:styleId="FollowedHyperlink">
    <w:name w:val="FollowedHyperlink"/>
    <w:rsid w:val="005C2294"/>
    <w:rPr>
      <w:color w:val="606420"/>
      <w:u w:val="single"/>
    </w:rPr>
  </w:style>
  <w:style w:type="paragraph" w:customStyle="1" w:styleId="Comment">
    <w:name w:val="Comment"/>
    <w:basedOn w:val="Normal"/>
    <w:rsid w:val="005C2294"/>
    <w:pPr>
      <w:tabs>
        <w:tab w:val="left" w:pos="1080"/>
      </w:tabs>
      <w:spacing w:before="240"/>
    </w:pPr>
    <w:rPr>
      <w:rFonts w:eastAsia="Times New Roman" w:cs="Arial"/>
      <w:i/>
      <w:szCs w:val="22"/>
      <w:lang w:eastAsia="en-US"/>
    </w:rPr>
  </w:style>
  <w:style w:type="paragraph" w:customStyle="1" w:styleId="BodyText0">
    <w:name w:val="_Body Text"/>
    <w:basedOn w:val="WMOBodyText"/>
    <w:rsid w:val="005C2294"/>
    <w:pPr>
      <w:tabs>
        <w:tab w:val="center" w:pos="4513"/>
      </w:tabs>
      <w:suppressAutoHyphens/>
      <w:spacing w:after="120"/>
    </w:pPr>
  </w:style>
  <w:style w:type="paragraph" w:customStyle="1" w:styleId="BodyText1">
    <w:name w:val="BodyText"/>
    <w:basedOn w:val="Normal"/>
    <w:rsid w:val="005C2294"/>
    <w:pPr>
      <w:tabs>
        <w:tab w:val="left" w:pos="1080"/>
      </w:tabs>
      <w:spacing w:before="240"/>
    </w:pPr>
    <w:rPr>
      <w:rFonts w:eastAsia="Times New Roman" w:cs="Arial"/>
      <w:szCs w:val="22"/>
      <w:lang w:eastAsia="en-US"/>
    </w:rPr>
  </w:style>
  <w:style w:type="numbering" w:styleId="111111">
    <w:name w:val="Outline List 2"/>
    <w:basedOn w:val="NoList"/>
    <w:rsid w:val="005C2294"/>
    <w:pPr>
      <w:numPr>
        <w:numId w:val="9"/>
      </w:numPr>
    </w:pPr>
  </w:style>
  <w:style w:type="character" w:customStyle="1" w:styleId="BodyTextChar">
    <w:name w:val="Body Text Char"/>
    <w:link w:val="BodyText"/>
    <w:uiPriority w:val="1"/>
    <w:rsid w:val="005C2294"/>
    <w:rPr>
      <w:rFonts w:ascii="Arial" w:eastAsia="SimSun" w:hAnsi="Arial"/>
      <w:sz w:val="22"/>
      <w:szCs w:val="24"/>
      <w:lang w:val="en-US" w:eastAsia="zh-CN"/>
    </w:rPr>
  </w:style>
  <w:style w:type="character" w:styleId="FootnoteReference">
    <w:name w:val="footnote reference"/>
    <w:semiHidden/>
    <w:rsid w:val="005C2294"/>
    <w:rPr>
      <w:vertAlign w:val="superscript"/>
    </w:rPr>
  </w:style>
  <w:style w:type="paragraph" w:styleId="FootnoteText">
    <w:name w:val="footnote text"/>
    <w:basedOn w:val="Normal"/>
    <w:link w:val="FootnoteTextChar"/>
    <w:semiHidden/>
    <w:rsid w:val="005C2294"/>
    <w:rPr>
      <w:rFonts w:eastAsia="Times New Roman" w:cs="Arial"/>
      <w:sz w:val="20"/>
      <w:szCs w:val="20"/>
      <w:lang w:eastAsia="en-US"/>
    </w:rPr>
  </w:style>
  <w:style w:type="character" w:customStyle="1" w:styleId="FootnoteTextChar">
    <w:name w:val="Footnote Text Char"/>
    <w:basedOn w:val="DefaultParagraphFont"/>
    <w:link w:val="FootnoteText"/>
    <w:semiHidden/>
    <w:rsid w:val="005C2294"/>
    <w:rPr>
      <w:rFonts w:ascii="Arial" w:hAnsi="Arial" w:cs="Arial"/>
      <w:lang w:eastAsia="en-US"/>
    </w:rPr>
  </w:style>
  <w:style w:type="paragraph" w:customStyle="1" w:styleId="BodyTextBullet">
    <w:name w:val="_Body Text Bullet"/>
    <w:basedOn w:val="BodyText0"/>
    <w:rsid w:val="005C2294"/>
    <w:pPr>
      <w:numPr>
        <w:numId w:val="10"/>
      </w:numPr>
      <w:tabs>
        <w:tab w:val="clear" w:pos="720"/>
        <w:tab w:val="num" w:pos="2989"/>
      </w:tabs>
      <w:ind w:left="2629"/>
    </w:pPr>
  </w:style>
  <w:style w:type="paragraph" w:customStyle="1" w:styleId="Briefing">
    <w:name w:val="_Briefing"/>
    <w:basedOn w:val="Normal"/>
    <w:rsid w:val="005C2294"/>
    <w:pPr>
      <w:pBdr>
        <w:top w:val="single" w:sz="4" w:space="1" w:color="0000FF"/>
        <w:left w:val="single" w:sz="4" w:space="4" w:color="0000FF"/>
        <w:bottom w:val="single" w:sz="4" w:space="1" w:color="0000FF"/>
        <w:right w:val="single" w:sz="4" w:space="4" w:color="0000FF"/>
      </w:pBdr>
      <w:tabs>
        <w:tab w:val="left" w:pos="0"/>
        <w:tab w:val="num" w:pos="720"/>
        <w:tab w:val="left" w:pos="1134"/>
        <w:tab w:val="left" w:pos="1344"/>
        <w:tab w:val="left" w:pos="1620"/>
        <w:tab w:val="left" w:pos="2844"/>
        <w:tab w:val="left" w:pos="7344"/>
        <w:tab w:val="left" w:pos="7920"/>
      </w:tabs>
      <w:spacing w:before="120"/>
    </w:pPr>
    <w:rPr>
      <w:rFonts w:ascii="Verdana" w:eastAsia="Arial" w:hAnsi="Verdana" w:cs="Arial"/>
      <w:color w:val="0000FF"/>
      <w:spacing w:val="-2"/>
      <w:sz w:val="20"/>
      <w:szCs w:val="22"/>
      <w:lang w:eastAsia="zh-TW"/>
    </w:rPr>
  </w:style>
  <w:style w:type="character" w:customStyle="1" w:styleId="Deletedtext">
    <w:name w:val="_Deleted text"/>
    <w:rsid w:val="005C2294"/>
    <w:rPr>
      <w:strike/>
      <w:dstrike w:val="0"/>
      <w:color w:val="FF0000"/>
    </w:rPr>
  </w:style>
  <w:style w:type="paragraph" w:customStyle="1" w:styleId="Actionold">
    <w:name w:val="_Action_old"/>
    <w:basedOn w:val="Action"/>
    <w:qFormat/>
    <w:rsid w:val="005C2294"/>
    <w:pPr>
      <w:numPr>
        <w:numId w:val="0"/>
      </w:numPr>
      <w:spacing w:before="0"/>
    </w:pPr>
  </w:style>
  <w:style w:type="paragraph" w:customStyle="1" w:styleId="Personal">
    <w:name w:val="_Personal"/>
    <w:basedOn w:val="BodyText0"/>
    <w:next w:val="Normal"/>
    <w:qFormat/>
    <w:rsid w:val="005C2294"/>
    <w:pPr>
      <w:numPr>
        <w:numId w:val="11"/>
      </w:numPr>
      <w:tabs>
        <w:tab w:val="num" w:pos="775"/>
      </w:tabs>
      <w:ind w:left="1495"/>
    </w:pPr>
    <w:rPr>
      <w:color w:val="E36C0A" w:themeColor="accent6" w:themeShade="BF"/>
    </w:rPr>
  </w:style>
  <w:style w:type="paragraph" w:styleId="Caption">
    <w:name w:val="caption"/>
    <w:basedOn w:val="Normal"/>
    <w:next w:val="Normal"/>
    <w:unhideWhenUsed/>
    <w:qFormat/>
    <w:rsid w:val="005C2294"/>
    <w:pPr>
      <w:spacing w:after="200"/>
    </w:pPr>
    <w:rPr>
      <w:rFonts w:eastAsia="Times New Roman" w:cs="Arial"/>
      <w:b/>
      <w:bCs/>
      <w:sz w:val="18"/>
      <w:szCs w:val="18"/>
      <w:lang w:eastAsia="en-US"/>
    </w:rPr>
  </w:style>
  <w:style w:type="character" w:customStyle="1" w:styleId="WMOAddedText">
    <w:name w:val="WMO_AddedText"/>
    <w:rsid w:val="005C2294"/>
    <w:rPr>
      <w:color w:val="0066FF"/>
      <w:u w:val="dash"/>
    </w:rPr>
  </w:style>
  <w:style w:type="character" w:customStyle="1" w:styleId="WMOAgendaItem">
    <w:name w:val="WMO_AgendaItem"/>
    <w:basedOn w:val="DefaultParagraphFont"/>
    <w:uiPriority w:val="1"/>
    <w:qFormat/>
    <w:rsid w:val="005C2294"/>
  </w:style>
  <w:style w:type="paragraph" w:customStyle="1" w:styleId="WMOBodyText">
    <w:name w:val="WMO_BodyText"/>
    <w:basedOn w:val="Normal"/>
    <w:link w:val="WMOBodyTextCharChar"/>
    <w:rsid w:val="005C2294"/>
    <w:pPr>
      <w:tabs>
        <w:tab w:val="left" w:pos="1134"/>
      </w:tabs>
      <w:spacing w:before="240"/>
    </w:pPr>
    <w:rPr>
      <w:rFonts w:ascii="Verdana" w:eastAsia="Arial" w:hAnsi="Verdana" w:cs="Arial"/>
      <w:sz w:val="20"/>
      <w:szCs w:val="22"/>
      <w:lang w:eastAsia="zh-TW"/>
    </w:rPr>
  </w:style>
  <w:style w:type="character" w:customStyle="1" w:styleId="WMOBodyTextCharChar">
    <w:name w:val="WMO_BodyText Char Char"/>
    <w:basedOn w:val="DefaultParagraphFont"/>
    <w:link w:val="WMOBodyText"/>
    <w:rsid w:val="005C2294"/>
    <w:rPr>
      <w:rFonts w:ascii="Verdana" w:eastAsia="Arial" w:hAnsi="Verdana" w:cs="Arial"/>
      <w:szCs w:val="22"/>
      <w:lang w:eastAsia="zh-TW"/>
    </w:rPr>
  </w:style>
  <w:style w:type="character" w:customStyle="1" w:styleId="WMODeletedText">
    <w:name w:val="WMO_DeletedText"/>
    <w:rsid w:val="005C2294"/>
    <w:rPr>
      <w:strike/>
      <w:color w:val="C00000"/>
    </w:rPr>
  </w:style>
  <w:style w:type="paragraph" w:customStyle="1" w:styleId="WMOList1">
    <w:name w:val="WMO_List1"/>
    <w:basedOn w:val="Normal"/>
    <w:rsid w:val="005C2294"/>
    <w:pPr>
      <w:tabs>
        <w:tab w:val="left" w:pos="1134"/>
      </w:tabs>
      <w:spacing w:before="240"/>
      <w:ind w:left="1134" w:hanging="1134"/>
    </w:pPr>
    <w:rPr>
      <w:rFonts w:ascii="Verdana" w:eastAsia="Arial" w:hAnsi="Verdana" w:cs="Arial"/>
      <w:sz w:val="20"/>
      <w:szCs w:val="22"/>
      <w:lang w:eastAsia="zh-TW"/>
    </w:rPr>
  </w:style>
  <w:style w:type="paragraph" w:customStyle="1" w:styleId="WMOList2">
    <w:name w:val="WMO_List2"/>
    <w:basedOn w:val="Normal"/>
    <w:rsid w:val="005C2294"/>
    <w:pPr>
      <w:tabs>
        <w:tab w:val="left" w:pos="1134"/>
        <w:tab w:val="left" w:pos="1701"/>
      </w:tabs>
      <w:spacing w:before="240"/>
      <w:ind w:left="1701" w:hanging="567"/>
    </w:pPr>
    <w:rPr>
      <w:rFonts w:ascii="Verdana" w:eastAsia="Arial" w:hAnsi="Verdana" w:cs="Arial"/>
      <w:sz w:val="20"/>
      <w:szCs w:val="22"/>
      <w:lang w:eastAsia="zh-TW"/>
    </w:rPr>
  </w:style>
  <w:style w:type="paragraph" w:customStyle="1" w:styleId="WMOList3">
    <w:name w:val="WMO_List3"/>
    <w:basedOn w:val="WMOList2"/>
    <w:rsid w:val="005C2294"/>
    <w:pPr>
      <w:tabs>
        <w:tab w:val="clear" w:pos="1134"/>
        <w:tab w:val="left" w:pos="2268"/>
        <w:tab w:val="left" w:pos="2310"/>
      </w:tabs>
      <w:ind w:left="2268"/>
    </w:pPr>
  </w:style>
  <w:style w:type="paragraph" w:customStyle="1" w:styleId="WMOResList1">
    <w:name w:val="WMO_ResList1"/>
    <w:basedOn w:val="WMOList1"/>
    <w:rsid w:val="005C2294"/>
    <w:pPr>
      <w:tabs>
        <w:tab w:val="clear" w:pos="1134"/>
        <w:tab w:val="left" w:pos="567"/>
      </w:tabs>
      <w:ind w:left="567" w:hanging="567"/>
    </w:pPr>
  </w:style>
  <w:style w:type="paragraph" w:customStyle="1" w:styleId="WMOResList2">
    <w:name w:val="WMO_ResList2"/>
    <w:basedOn w:val="WMOResList1"/>
    <w:rsid w:val="005C2294"/>
    <w:pPr>
      <w:tabs>
        <w:tab w:val="clear" w:pos="567"/>
        <w:tab w:val="left" w:pos="1134"/>
      </w:tabs>
      <w:ind w:left="1134"/>
    </w:pPr>
  </w:style>
  <w:style w:type="paragraph" w:customStyle="1" w:styleId="WMOResList3">
    <w:name w:val="WMO_ResList3"/>
    <w:basedOn w:val="WMOResList1"/>
    <w:rsid w:val="005C2294"/>
    <w:pPr>
      <w:tabs>
        <w:tab w:val="clear" w:pos="567"/>
        <w:tab w:val="left" w:pos="1701"/>
      </w:tabs>
      <w:ind w:left="1701"/>
    </w:pPr>
  </w:style>
  <w:style w:type="paragraph" w:customStyle="1" w:styleId="WMOSubTitle1">
    <w:name w:val="WMO_SubTitle1"/>
    <w:basedOn w:val="Heading4"/>
    <w:next w:val="WMOBodyText"/>
    <w:rsid w:val="005C2294"/>
    <w:pPr>
      <w:tabs>
        <w:tab w:val="clear" w:pos="1080"/>
        <w:tab w:val="left" w:pos="1134"/>
      </w:tabs>
      <w:spacing w:before="280"/>
    </w:pPr>
    <w:rPr>
      <w:rFonts w:ascii="Verdana" w:eastAsia="Arial" w:hAnsi="Verdana"/>
      <w:sz w:val="20"/>
      <w:lang w:eastAsia="zh-TW"/>
    </w:rPr>
  </w:style>
  <w:style w:type="paragraph" w:customStyle="1" w:styleId="WMOSubTitle2">
    <w:name w:val="WMO_SubTitle2"/>
    <w:basedOn w:val="Heading5"/>
    <w:next w:val="WMOBodyText"/>
    <w:rsid w:val="005C2294"/>
    <w:pPr>
      <w:keepNext/>
      <w:keepLines/>
      <w:tabs>
        <w:tab w:val="clear" w:pos="1080"/>
        <w:tab w:val="left" w:pos="1134"/>
      </w:tabs>
      <w:spacing w:before="280"/>
    </w:pPr>
    <w:rPr>
      <w:rFonts w:ascii="Verdana" w:eastAsia="Arial" w:hAnsi="Verdana"/>
      <w:sz w:val="20"/>
      <w:lang w:eastAsia="zh-TW"/>
    </w:rPr>
  </w:style>
  <w:style w:type="paragraph" w:customStyle="1" w:styleId="WMOTOC1">
    <w:name w:val="WMO_TOC1"/>
    <w:basedOn w:val="TOC1"/>
    <w:next w:val="Normal"/>
    <w:qFormat/>
    <w:rsid w:val="005C2294"/>
    <w:pPr>
      <w:tabs>
        <w:tab w:val="clear" w:pos="1134"/>
        <w:tab w:val="clear" w:pos="4513"/>
      </w:tabs>
      <w:suppressAutoHyphens w:val="0"/>
      <w:spacing w:before="120"/>
    </w:pPr>
    <w:rPr>
      <w:rFonts w:eastAsia="MS Mincho"/>
      <w:b/>
      <w:smallCaps/>
      <w:noProof/>
      <w:lang w:eastAsia="en-US"/>
    </w:rPr>
  </w:style>
  <w:style w:type="paragraph" w:customStyle="1" w:styleId="WMOTOC2">
    <w:name w:val="WMO_TOC2"/>
    <w:basedOn w:val="TOC2"/>
    <w:next w:val="Normal"/>
    <w:qFormat/>
    <w:rsid w:val="005C2294"/>
    <w:pPr>
      <w:tabs>
        <w:tab w:val="clear" w:pos="1134"/>
        <w:tab w:val="clear" w:pos="4513"/>
        <w:tab w:val="left" w:pos="851"/>
        <w:tab w:val="right" w:leader="dot" w:pos="9639"/>
      </w:tabs>
      <w:suppressAutoHyphens w:val="0"/>
      <w:spacing w:before="360"/>
      <w:ind w:left="851" w:right="567" w:hanging="851"/>
    </w:pPr>
    <w:rPr>
      <w:rFonts w:eastAsia="MS Mincho"/>
      <w:b/>
      <w:smallCaps/>
      <w:noProof/>
      <w:lang w:eastAsia="en-US"/>
    </w:rPr>
  </w:style>
  <w:style w:type="paragraph" w:customStyle="1" w:styleId="WMOTOC3">
    <w:name w:val="WMO_TOC3"/>
    <w:basedOn w:val="TOC3"/>
    <w:qFormat/>
    <w:rsid w:val="005C2294"/>
    <w:pPr>
      <w:tabs>
        <w:tab w:val="clear" w:pos="1134"/>
        <w:tab w:val="clear" w:pos="4513"/>
        <w:tab w:val="left" w:pos="851"/>
        <w:tab w:val="left" w:pos="1100"/>
        <w:tab w:val="right" w:leader="dot" w:pos="9639"/>
      </w:tabs>
      <w:suppressAutoHyphens w:val="0"/>
      <w:ind w:left="851" w:right="567" w:hanging="851"/>
    </w:pPr>
    <w:rPr>
      <w:rFonts w:eastAsia="MS Mincho"/>
      <w:iCs/>
      <w:noProof/>
      <w:lang w:eastAsia="en-US"/>
    </w:rPr>
  </w:style>
  <w:style w:type="paragraph" w:customStyle="1" w:styleId="TableParagraph">
    <w:name w:val="Table Paragraph"/>
    <w:basedOn w:val="Normal"/>
    <w:uiPriority w:val="1"/>
    <w:qFormat/>
    <w:rsid w:val="005C2294"/>
    <w:pPr>
      <w:widowControl w:val="0"/>
    </w:pPr>
    <w:rPr>
      <w:rFonts w:asciiTheme="minorHAnsi" w:eastAsiaTheme="minorEastAsia" w:hAnsiTheme="minorHAnsi" w:cstheme="minorBidi"/>
      <w:szCs w:val="22"/>
      <w:lang w:val="en-US" w:eastAsia="en-US"/>
    </w:rPr>
  </w:style>
  <w:style w:type="table" w:styleId="TableGrid">
    <w:name w:val="Table Grid"/>
    <w:basedOn w:val="TableNormal"/>
    <w:rsid w:val="005C2294"/>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5C2294"/>
    <w:rPr>
      <w:rFonts w:ascii="Times New Roman" w:eastAsia="Times New Roman" w:hAnsi="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8772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is.wmo.int/page=Satcom" TargetMode="External"/><Relationship Id="rId13" Type="http://schemas.openxmlformats.org/officeDocument/2006/relationships/hyperlink" Target="http://www.hmei.org/"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image" Target="media/image1.png"/><Relationship Id="rId7" Type="http://schemas.openxmlformats.org/officeDocument/2006/relationships/hyperlink" Target="http://wis.wmo.int/page=Satcom2016" TargetMode="External"/><Relationship Id="rId12" Type="http://schemas.openxmlformats.org/officeDocument/2006/relationships/hyperlink" Target="http://mmc-2016.org/" TargetMode="External"/><Relationship Id="rId17" Type="http://schemas.openxmlformats.org/officeDocument/2006/relationships/hyperlink" Target="http://www.jcomm.info/index.php?option=com_oe&amp;task=viewEventRecord&amp;eventID=1298"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wmo.int/pages/prog/www/ISS/Meetings/Satcom1_Paris2013/documents/Ad-hoc-Satcom-Final-Report.pdf"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wmo.int/pages/prog/www/CIMO/cimo-teco-meteorex.html" TargetMode="External"/><Relationship Id="rId24" Type="http://schemas.microsoft.com/office/2011/relationships/people" Target="people.xml"/><Relationship Id="rId5" Type="http://schemas.openxmlformats.org/officeDocument/2006/relationships/footnotes" Target="footnotes.xml"/><Relationship Id="rId15" Type="http://schemas.openxmlformats.org/officeDocument/2006/relationships/hyperlink" Target="http://public.wmo.int/" TargetMode="External"/><Relationship Id="rId23" Type="http://schemas.openxmlformats.org/officeDocument/2006/relationships/fontTable" Target="fontTable.xml"/><Relationship Id="rId10" Type="http://schemas.openxmlformats.org/officeDocument/2006/relationships/hyperlink" Target="http://www.meteorologicaltechnologyworldexpo.com/index.php"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library.wmo.int/pmb_ged/wmo_1157_en.pdf" TargetMode="External"/><Relationship Id="rId14" Type="http://schemas.openxmlformats.org/officeDocument/2006/relationships/hyperlink" Target="http://www.ukipme.com/" TargetMode="External"/><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3066</Words>
  <Characters>16864</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DBCP-31 Doc.</vt:lpstr>
    </vt:vector>
  </TitlesOfParts>
  <Company>WMO</Company>
  <LinksUpToDate>false</LinksUpToDate>
  <CharactersWithSpaces>19891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DBCP-31 Doc.</dc:title>
  <dc:creator>Tom Gross</dc:creator>
  <cp:lastModifiedBy>Chang Seng, Denis</cp:lastModifiedBy>
  <cp:revision>2</cp:revision>
  <dcterms:created xsi:type="dcterms:W3CDTF">2016-10-12T15:52:00Z</dcterms:created>
  <dcterms:modified xsi:type="dcterms:W3CDTF">2016-10-12T15:52:00Z</dcterms:modified>
</cp:coreProperties>
</file>